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376A3D6B"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 xml:space="preserve">2025 թվականի </w:t>
      </w:r>
      <w:r w:rsidR="00384396">
        <w:rPr>
          <w:rFonts w:ascii="GHEA Grapalat" w:hAnsi="GHEA Grapalat"/>
          <w:i w:val="0"/>
          <w:lang w:val="hy-AM"/>
        </w:rPr>
        <w:t>հոկտեմբեր</w:t>
      </w:r>
      <w:r w:rsidR="005C0871" w:rsidRPr="00C032F4">
        <w:rPr>
          <w:rFonts w:ascii="GHEA Grapalat" w:hAnsi="GHEA Grapalat"/>
          <w:i w:val="0"/>
          <w:lang w:val="hy-AM"/>
        </w:rPr>
        <w:t>ի</w:t>
      </w:r>
      <w:r w:rsidR="00A81A2A" w:rsidRPr="00C032F4">
        <w:rPr>
          <w:rFonts w:ascii="GHEA Grapalat" w:hAnsi="GHEA Grapalat"/>
          <w:i w:val="0"/>
          <w:lang w:val="hy-AM"/>
        </w:rPr>
        <w:t xml:space="preserve"> </w:t>
      </w:r>
      <w:r w:rsidR="00384396">
        <w:rPr>
          <w:rFonts w:ascii="GHEA Grapalat" w:hAnsi="GHEA Grapalat"/>
          <w:i w:val="0"/>
          <w:lang w:val="hy-AM"/>
        </w:rPr>
        <w:t>28</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634DB0BD"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384396">
        <w:rPr>
          <w:rFonts w:ascii="GHEA Grapalat" w:hAnsi="GHEA Grapalat"/>
          <w:b/>
          <w:i w:val="0"/>
          <w:lang w:val="af-ZA"/>
        </w:rPr>
        <w:t>ԵՔ-ԳՀԽԾՁԲ-25/37</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0C7B7EF2"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r w:rsidR="00384396">
        <w:rPr>
          <w:rFonts w:ascii="GHEA Grapalat" w:hAnsi="GHEA Grapalat" w:cs="Sylfaen"/>
          <w:b/>
          <w:i w:val="0"/>
          <w:szCs w:val="24"/>
          <w:lang w:val="hy-AM"/>
        </w:rPr>
        <w:t xml:space="preserve">Երևան քաղաքի Ագաթանգեղոս 7, Նար-Դոս 4 և Տիգրան Մեծ 28 հասցեների բակային ֆուտբոլի դաշտի հիմնանորոգման աշխատանքների </w:t>
      </w:r>
      <w:r w:rsidR="00B72F86" w:rsidRPr="00C032F4">
        <w:rPr>
          <w:rFonts w:ascii="GHEA Grapalat" w:hAnsi="GHEA Grapalat" w:cs="Sylfaen"/>
          <w:b/>
          <w:i w:val="0"/>
          <w:szCs w:val="24"/>
          <w:lang w:val="hy-AM"/>
        </w:rPr>
        <w:t>որակի տեխնիկական հսկողության խորհրդատվական ծառայություններ</w:t>
      </w:r>
      <w:r w:rsidR="00B96854" w:rsidRPr="00C032F4">
        <w:rPr>
          <w:rFonts w:ascii="GHEA Grapalat" w:hAnsi="GHEA Grapalat" w:cs="Sylfaen"/>
          <w:b/>
          <w:i w:val="0"/>
          <w:szCs w:val="24"/>
          <w:lang w:val="hy-AM"/>
        </w:rPr>
        <w:t xml:space="preserve">ի  </w:t>
      </w:r>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0BDF83E0"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 xml:space="preserve">2025 </w:t>
      </w:r>
      <w:r w:rsidRPr="00384396">
        <w:rPr>
          <w:rFonts w:ascii="GHEA Grapalat" w:hAnsi="GHEA Grapalat"/>
          <w:b/>
          <w:i w:val="0"/>
          <w:lang w:val="hy-AM"/>
        </w:rPr>
        <w:t xml:space="preserve">թվականի </w:t>
      </w:r>
      <w:r w:rsidR="00384396" w:rsidRPr="00384396">
        <w:rPr>
          <w:rFonts w:ascii="GHEA Grapalat" w:hAnsi="GHEA Grapalat"/>
          <w:b/>
          <w:i w:val="0"/>
          <w:lang w:val="hy-AM"/>
        </w:rPr>
        <w:t>նոյեմբերի</w:t>
      </w:r>
      <w:r w:rsidR="007A3E27" w:rsidRPr="00C032F4">
        <w:rPr>
          <w:rFonts w:ascii="GHEA Grapalat" w:hAnsi="GHEA Grapalat"/>
          <w:b/>
          <w:i w:val="0"/>
          <w:lang w:val="hy-AM"/>
        </w:rPr>
        <w:t xml:space="preserve"> </w:t>
      </w:r>
      <w:r w:rsidR="00384396">
        <w:rPr>
          <w:rFonts w:ascii="GHEA Grapalat" w:hAnsi="GHEA Grapalat"/>
          <w:b/>
          <w:i w:val="0"/>
          <w:lang w:val="hy-AM"/>
        </w:rPr>
        <w:t>11</w:t>
      </w:r>
      <w:r w:rsidRPr="00C032F4">
        <w:rPr>
          <w:rFonts w:ascii="GHEA Grapalat" w:hAnsi="GHEA Grapalat"/>
          <w:b/>
          <w:i w:val="0"/>
          <w:lang w:val="hy-AM"/>
        </w:rPr>
        <w:t>-ը</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20EFC3A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 xml:space="preserve">2025 թվականի </w:t>
      </w:r>
      <w:r w:rsidR="00384396" w:rsidRPr="00384396">
        <w:rPr>
          <w:rFonts w:ascii="GHEA Grapalat" w:hAnsi="GHEA Grapalat"/>
          <w:b/>
          <w:i w:val="0"/>
          <w:lang w:val="hy-AM"/>
        </w:rPr>
        <w:t>նոյեմբերի</w:t>
      </w:r>
      <w:r w:rsidR="00384396" w:rsidRPr="00C032F4">
        <w:rPr>
          <w:rFonts w:ascii="GHEA Grapalat" w:hAnsi="GHEA Grapalat"/>
          <w:b/>
          <w:i w:val="0"/>
          <w:lang w:val="hy-AM"/>
        </w:rPr>
        <w:t xml:space="preserve"> </w:t>
      </w:r>
      <w:r w:rsidR="00384396">
        <w:rPr>
          <w:rFonts w:ascii="GHEA Grapalat" w:hAnsi="GHEA Grapalat"/>
          <w:b/>
          <w:i w:val="0"/>
          <w:lang w:val="hy-AM"/>
        </w:rPr>
        <w:t>11</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F82A3D4"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9B546F" w:rsidRPr="00C032F4">
        <w:rPr>
          <w:rFonts w:ascii="GHEA Grapalat" w:hAnsi="GHEA Grapalat" w:cs="Sylfaen"/>
          <w:i w:val="0"/>
          <w:lang w:val="hy-AM"/>
        </w:rPr>
        <w:t>Է. Սիմոնյանին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6F11C86"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9B546F" w:rsidRPr="00C032F4">
        <w:rPr>
          <w:rFonts w:ascii="GHEA Grapalat" w:hAnsi="GHEA Grapalat"/>
          <w:lang w:val="hy-AM"/>
        </w:rPr>
        <w:t>edita.simonyan@yerevan.am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5130881E"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Pr="00C032F4">
        <w:rPr>
          <w:rFonts w:ascii="GHEA Grapalat" w:hAnsi="GHEA Grapalat" w:cs="Sylfaen"/>
        </w:rPr>
        <w:t>ՀԱՄԱՐ</w:t>
      </w:r>
      <w:r w:rsidR="00900A62" w:rsidRPr="00C032F4">
        <w:rPr>
          <w:rFonts w:ascii="GHEA Grapalat" w:hAnsi="GHEA Grapalat" w:cs="Sylfaen"/>
          <w:lang w:val="hy-AM"/>
        </w:rPr>
        <w:t xml:space="preserve">` </w:t>
      </w:r>
      <w:proofErr w:type="spellStart"/>
      <w:r w:rsidR="00384396">
        <w:rPr>
          <w:rFonts w:ascii="GHEA Grapalat" w:hAnsi="GHEA Grapalat" w:cs="Sylfaen"/>
        </w:rPr>
        <w:t>ԵՐևԱՆ</w:t>
      </w:r>
      <w:proofErr w:type="spellEnd"/>
      <w:r w:rsidR="00384396" w:rsidRPr="00384396">
        <w:rPr>
          <w:rFonts w:ascii="GHEA Grapalat" w:hAnsi="GHEA Grapalat" w:cs="Sylfaen"/>
          <w:lang w:val="af-ZA"/>
        </w:rPr>
        <w:t xml:space="preserve"> </w:t>
      </w:r>
      <w:r w:rsidR="00384396">
        <w:rPr>
          <w:rFonts w:ascii="GHEA Grapalat" w:hAnsi="GHEA Grapalat" w:cs="Sylfaen"/>
        </w:rPr>
        <w:t>ՔԱՂԱՔԻ</w:t>
      </w:r>
      <w:r w:rsidR="00384396" w:rsidRPr="00384396">
        <w:rPr>
          <w:rFonts w:ascii="GHEA Grapalat" w:hAnsi="GHEA Grapalat" w:cs="Sylfaen"/>
          <w:lang w:val="af-ZA"/>
        </w:rPr>
        <w:t xml:space="preserve"> </w:t>
      </w:r>
      <w:r w:rsidR="00384396">
        <w:rPr>
          <w:rFonts w:ascii="GHEA Grapalat" w:hAnsi="GHEA Grapalat" w:cs="Sylfaen"/>
        </w:rPr>
        <w:t>ԱԳԱԹԱՆԳԵՂՈՍ</w:t>
      </w:r>
      <w:r w:rsidR="00384396" w:rsidRPr="00384396">
        <w:rPr>
          <w:rFonts w:ascii="GHEA Grapalat" w:hAnsi="GHEA Grapalat" w:cs="Sylfaen"/>
          <w:lang w:val="af-ZA"/>
        </w:rPr>
        <w:t xml:space="preserve"> 7, </w:t>
      </w:r>
      <w:r w:rsidR="00384396">
        <w:rPr>
          <w:rFonts w:ascii="GHEA Grapalat" w:hAnsi="GHEA Grapalat" w:cs="Sylfaen"/>
        </w:rPr>
        <w:t>ՆԱՐ</w:t>
      </w:r>
      <w:r w:rsidR="00384396" w:rsidRPr="00384396">
        <w:rPr>
          <w:rFonts w:ascii="GHEA Grapalat" w:hAnsi="GHEA Grapalat" w:cs="Sylfaen"/>
          <w:lang w:val="af-ZA"/>
        </w:rPr>
        <w:t>-</w:t>
      </w:r>
      <w:r w:rsidR="00384396">
        <w:rPr>
          <w:rFonts w:ascii="GHEA Grapalat" w:hAnsi="GHEA Grapalat" w:cs="Sylfaen"/>
        </w:rPr>
        <w:t>ԴՈՍ</w:t>
      </w:r>
      <w:r w:rsidR="00384396" w:rsidRPr="00384396">
        <w:rPr>
          <w:rFonts w:ascii="GHEA Grapalat" w:hAnsi="GHEA Grapalat" w:cs="Sylfaen"/>
          <w:lang w:val="af-ZA"/>
        </w:rPr>
        <w:t xml:space="preserve"> 4 </w:t>
      </w:r>
      <w:r w:rsidR="00384396">
        <w:rPr>
          <w:rFonts w:ascii="GHEA Grapalat" w:hAnsi="GHEA Grapalat" w:cs="Sylfaen"/>
        </w:rPr>
        <w:t>և</w:t>
      </w:r>
      <w:r w:rsidR="00384396" w:rsidRPr="00384396">
        <w:rPr>
          <w:rFonts w:ascii="GHEA Grapalat" w:hAnsi="GHEA Grapalat" w:cs="Sylfaen"/>
          <w:lang w:val="af-ZA"/>
        </w:rPr>
        <w:t xml:space="preserve"> </w:t>
      </w:r>
      <w:r w:rsidR="00384396">
        <w:rPr>
          <w:rFonts w:ascii="GHEA Grapalat" w:hAnsi="GHEA Grapalat" w:cs="Sylfaen"/>
        </w:rPr>
        <w:t>ՏԻԳՐԱՆ</w:t>
      </w:r>
      <w:r w:rsidR="00384396" w:rsidRPr="00384396">
        <w:rPr>
          <w:rFonts w:ascii="GHEA Grapalat" w:hAnsi="GHEA Grapalat" w:cs="Sylfaen"/>
          <w:lang w:val="af-ZA"/>
        </w:rPr>
        <w:t xml:space="preserve"> </w:t>
      </w:r>
      <w:r w:rsidR="00384396">
        <w:rPr>
          <w:rFonts w:ascii="GHEA Grapalat" w:hAnsi="GHEA Grapalat" w:cs="Sylfaen"/>
        </w:rPr>
        <w:t>ՄԵԾ</w:t>
      </w:r>
      <w:r w:rsidR="00384396" w:rsidRPr="00384396">
        <w:rPr>
          <w:rFonts w:ascii="GHEA Grapalat" w:hAnsi="GHEA Grapalat" w:cs="Sylfaen"/>
          <w:lang w:val="af-ZA"/>
        </w:rPr>
        <w:t xml:space="preserve"> 28 </w:t>
      </w:r>
      <w:r w:rsidR="00384396">
        <w:rPr>
          <w:rFonts w:ascii="GHEA Grapalat" w:hAnsi="GHEA Grapalat" w:cs="Sylfaen"/>
        </w:rPr>
        <w:t>ՀԱՍՑԵՆԵՐԻ</w:t>
      </w:r>
      <w:r w:rsidR="00384396" w:rsidRPr="00384396">
        <w:rPr>
          <w:rFonts w:ascii="GHEA Grapalat" w:hAnsi="GHEA Grapalat" w:cs="Sylfaen"/>
          <w:lang w:val="af-ZA"/>
        </w:rPr>
        <w:t xml:space="preserve"> </w:t>
      </w:r>
      <w:r w:rsidR="00384396">
        <w:rPr>
          <w:rFonts w:ascii="GHEA Grapalat" w:hAnsi="GHEA Grapalat" w:cs="Sylfaen"/>
        </w:rPr>
        <w:t>ԲԱԿԱՅԻՆ</w:t>
      </w:r>
      <w:r w:rsidR="00384396" w:rsidRPr="00384396">
        <w:rPr>
          <w:rFonts w:ascii="GHEA Grapalat" w:hAnsi="GHEA Grapalat" w:cs="Sylfaen"/>
          <w:lang w:val="af-ZA"/>
        </w:rPr>
        <w:t xml:space="preserve"> </w:t>
      </w:r>
      <w:r w:rsidR="00384396">
        <w:rPr>
          <w:rFonts w:ascii="GHEA Grapalat" w:hAnsi="GHEA Grapalat" w:cs="Sylfaen"/>
        </w:rPr>
        <w:t>ՖՈՒՏԲՈԼԻ</w:t>
      </w:r>
      <w:r w:rsidR="00384396" w:rsidRPr="00384396">
        <w:rPr>
          <w:rFonts w:ascii="GHEA Grapalat" w:hAnsi="GHEA Grapalat" w:cs="Sylfaen"/>
          <w:lang w:val="af-ZA"/>
        </w:rPr>
        <w:t xml:space="preserve"> </w:t>
      </w:r>
      <w:r w:rsidR="00384396">
        <w:rPr>
          <w:rFonts w:ascii="GHEA Grapalat" w:hAnsi="GHEA Grapalat" w:cs="Sylfaen"/>
        </w:rPr>
        <w:t>ԴԱՇՏԻ</w:t>
      </w:r>
      <w:r w:rsidR="00384396" w:rsidRPr="00384396">
        <w:rPr>
          <w:rFonts w:ascii="GHEA Grapalat" w:hAnsi="GHEA Grapalat" w:cs="Sylfaen"/>
          <w:lang w:val="af-ZA"/>
        </w:rPr>
        <w:t xml:space="preserve"> </w:t>
      </w:r>
      <w:r w:rsidR="00384396">
        <w:rPr>
          <w:rFonts w:ascii="GHEA Grapalat" w:hAnsi="GHEA Grapalat" w:cs="Sylfaen"/>
        </w:rPr>
        <w:t>ՀԻՄՆԱՆՈՐՈԳՄԱՆ</w:t>
      </w:r>
      <w:r w:rsidR="00384396" w:rsidRPr="00384396">
        <w:rPr>
          <w:rFonts w:ascii="GHEA Grapalat" w:hAnsi="GHEA Grapalat" w:cs="Sylfaen"/>
          <w:lang w:val="af-ZA"/>
        </w:rPr>
        <w:t xml:space="preserve"> </w:t>
      </w:r>
      <w:r w:rsidR="00384396">
        <w:rPr>
          <w:rFonts w:ascii="GHEA Grapalat" w:hAnsi="GHEA Grapalat" w:cs="Sylfaen"/>
        </w:rPr>
        <w:t>ԱՇԽԱՏԱՆՔՆԵՐԻ</w:t>
      </w:r>
      <w:r w:rsidR="00384396" w:rsidRPr="00384396">
        <w:rPr>
          <w:rFonts w:ascii="GHEA Grapalat" w:hAnsi="GHEA Grapalat" w:cs="Sylfaen"/>
          <w:lang w:val="af-ZA"/>
        </w:rPr>
        <w:t xml:space="preserve"> </w:t>
      </w:r>
      <w:r w:rsidR="00900A62" w:rsidRPr="00C032F4">
        <w:rPr>
          <w:rFonts w:ascii="GHEA Grapalat" w:hAnsi="GHEA Grapalat" w:cs="Sylfaen"/>
          <w:lang w:val="af-ZA"/>
        </w:rPr>
        <w:t xml:space="preserve">  </w:t>
      </w:r>
      <w:r w:rsidR="00900A62" w:rsidRPr="00C032F4">
        <w:rPr>
          <w:rFonts w:ascii="GHEA Grapalat" w:hAnsi="GHEA Grapalat" w:cs="Sylfaen"/>
        </w:rPr>
        <w:t>ՈՐԱԿԻ</w:t>
      </w:r>
      <w:r w:rsidR="00900A62" w:rsidRPr="00C032F4">
        <w:rPr>
          <w:rFonts w:ascii="GHEA Grapalat" w:hAnsi="GHEA Grapalat" w:cs="Sylfaen"/>
          <w:lang w:val="af-ZA"/>
        </w:rPr>
        <w:t xml:space="preserve"> </w:t>
      </w:r>
      <w:r w:rsidR="00900A62" w:rsidRPr="00C032F4">
        <w:rPr>
          <w:rFonts w:ascii="GHEA Grapalat" w:hAnsi="GHEA Grapalat" w:cs="Sylfaen"/>
        </w:rPr>
        <w:t>ՏԵԽՆԻԿԱԿԱՆ</w:t>
      </w:r>
      <w:r w:rsidR="00900A62" w:rsidRPr="00C032F4">
        <w:rPr>
          <w:rFonts w:ascii="GHEA Grapalat" w:hAnsi="GHEA Grapalat" w:cs="Sylfaen"/>
          <w:lang w:val="af-ZA"/>
        </w:rPr>
        <w:t xml:space="preserve"> </w:t>
      </w:r>
      <w:r w:rsidR="00E50AB0" w:rsidRPr="00C032F4">
        <w:rPr>
          <w:rFonts w:ascii="GHEA Grapalat" w:hAnsi="GHEA Grapalat" w:cs="Sylfaen"/>
        </w:rPr>
        <w:t>ՀՍԿՈՂՈՒԹՅԱՆ</w:t>
      </w:r>
      <w:r w:rsidR="00E50AB0" w:rsidRPr="00C032F4">
        <w:rPr>
          <w:rFonts w:ascii="GHEA Grapalat" w:hAnsi="GHEA Grapalat" w:cs="Sylfaen"/>
          <w:lang w:val="af-ZA"/>
        </w:rPr>
        <w:t xml:space="preserve"> </w:t>
      </w:r>
      <w:r w:rsidR="00E50AB0" w:rsidRPr="00C032F4">
        <w:rPr>
          <w:rFonts w:ascii="GHEA Grapalat" w:hAnsi="GHEA Grapalat" w:cs="Sylfaen"/>
        </w:rPr>
        <w:t>ԽՈՐՀՐԴԱՏՎԱԿԱՆ</w:t>
      </w:r>
      <w:r w:rsidR="00E50AB0" w:rsidRPr="00C032F4">
        <w:rPr>
          <w:rFonts w:ascii="GHEA Grapalat" w:hAnsi="GHEA Grapalat" w:cs="Sylfaen"/>
          <w:lang w:val="af-ZA"/>
        </w:rPr>
        <w:t xml:space="preserve"> </w:t>
      </w:r>
      <w:r w:rsidR="00E50AB0" w:rsidRPr="00C032F4">
        <w:rPr>
          <w:rFonts w:ascii="GHEA Grapalat" w:hAnsi="GHEA Grapalat" w:cs="Sylfaen"/>
        </w:rPr>
        <w:t>ԾԱՌԱՅՈՒԹՅՈՒՆՆԵՐԻ</w:t>
      </w:r>
      <w:r w:rsidR="00E50AB0" w:rsidRPr="00C032F4">
        <w:rPr>
          <w:rFonts w:ascii="GHEA Grapalat" w:hAnsi="GHEA Grapalat" w:cs="Sylfaen"/>
          <w:lang w:val="hy-AM"/>
        </w:rPr>
        <w:t xml:space="preserve"> </w:t>
      </w:r>
      <w:r w:rsidRPr="00C032F4">
        <w:rPr>
          <w:rFonts w:ascii="GHEA Grapalat" w:hAnsi="GHEA Grapalat" w:cs="Sylfaen"/>
          <w:lang w:val="hy-AM"/>
        </w:rPr>
        <w:t>ՁԵՌՔԲԵՐՄԱՆ</w:t>
      </w:r>
      <w:r w:rsidRPr="00C032F4">
        <w:rPr>
          <w:rFonts w:ascii="GHEA Grapalat" w:hAnsi="GHEA Grapalat" w:cs="Sylfaen"/>
          <w:lang w:val="af-ZA"/>
        </w:rPr>
        <w:t xml:space="preserve"> </w:t>
      </w:r>
      <w:r w:rsidRPr="00C032F4">
        <w:rPr>
          <w:rFonts w:ascii="GHEA Grapalat" w:hAnsi="GHEA Grapalat" w:cs="Sylfaen"/>
        </w:rPr>
        <w:t>ՆՊԱՏԱԿՈՎ</w:t>
      </w:r>
      <w:r w:rsidRPr="00C032F4">
        <w:rPr>
          <w:rFonts w:ascii="GHEA Grapalat" w:hAnsi="GHEA Grapalat" w:cs="Sylfaen"/>
          <w:lang w:val="af-ZA"/>
        </w:rPr>
        <w:t xml:space="preserve">  </w:t>
      </w:r>
      <w:r w:rsidRPr="00C032F4">
        <w:rPr>
          <w:rFonts w:ascii="GHEA Grapalat" w:hAnsi="GHEA Grapalat" w:cs="Sylfaen"/>
        </w:rPr>
        <w:t>ՀԱՅՏԱՐԱՐՎԱԾ</w:t>
      </w:r>
      <w:r w:rsidRPr="00C032F4">
        <w:rPr>
          <w:rFonts w:ascii="GHEA Grapalat" w:hAnsi="GHEA Grapalat" w:cs="Sylfaen"/>
          <w:lang w:val="af-ZA"/>
        </w:rPr>
        <w:t xml:space="preserve">  </w:t>
      </w:r>
      <w:r w:rsidR="00AF0ED3" w:rsidRPr="00C032F4">
        <w:rPr>
          <w:rFonts w:ascii="GHEA Grapalat" w:hAnsi="GHEA Grapalat" w:cs="Sylfaen"/>
        </w:rPr>
        <w:t>ԳՆԱՆՇՄԱՆ</w:t>
      </w:r>
      <w:r w:rsidR="00AF0ED3" w:rsidRPr="00C032F4">
        <w:rPr>
          <w:rFonts w:ascii="GHEA Grapalat" w:hAnsi="GHEA Grapalat" w:cs="Sylfaen"/>
          <w:lang w:val="af-ZA"/>
        </w:rPr>
        <w:t xml:space="preserve"> </w:t>
      </w:r>
      <w:r w:rsidR="00AF0ED3"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hyperlink r:id="rId10" w:history="1">
        <w:r w:rsidRPr="00C032F4">
          <w:rPr>
            <w:rFonts w:ascii="GHEA Grapalat" w:hAnsi="GHEA Grapalat" w:cs="Sylfaen"/>
            <w:sz w:val="22"/>
            <w:szCs w:val="22"/>
            <w:lang w:val="af-ZA"/>
          </w:rPr>
          <w:t>http://gnumner.am/hy/page/ughecuycner_dzernarkner/</w:t>
        </w:r>
      </w:hyperlink>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hyperlink r:id="rId11" w:history="1">
        <w:r w:rsidR="00F60C5F" w:rsidRPr="00C032F4">
          <w:rPr>
            <w:rFonts w:ascii="GHEA Grapalat" w:hAnsi="GHEA Grapalat" w:cs="Sylfaen"/>
            <w:i/>
            <w:sz w:val="22"/>
            <w:szCs w:val="22"/>
            <w:lang w:val="af-ZA"/>
          </w:rPr>
          <w:t>www.procurement.am</w:t>
        </w:r>
      </w:hyperlink>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C032F4">
          <w:rPr>
            <w:rFonts w:ascii="GHEA Grapalat" w:hAnsi="GHEA Grapalat" w:cs="Sylfaen"/>
            <w:i/>
            <w:sz w:val="22"/>
            <w:szCs w:val="22"/>
            <w:lang w:val="af-ZA"/>
          </w:rPr>
          <w:t>Էլեկտրոնային գնումների կատարման ուղեցույց</w:t>
        </w:r>
      </w:hyperlink>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r>
        <w:fldChar w:fldCharType="begin"/>
      </w:r>
      <w:r w:rsidRPr="00384396">
        <w:rPr>
          <w:lang w:val="af-ZA"/>
        </w:rPr>
        <w:instrText>HYPERLINK "http://gnumner.am/hy/page/ughecuycner_dzernarkner/"</w:instrText>
      </w:r>
      <w:r>
        <w:fldChar w:fldCharType="separate"/>
      </w:r>
      <w:r w:rsidRPr="00C032F4">
        <w:rPr>
          <w:rFonts w:ascii="GHEA Grapalat" w:hAnsi="GHEA Grapalat" w:cs="Sylfaen"/>
          <w:i/>
          <w:sz w:val="22"/>
          <w:szCs w:val="22"/>
          <w:lang w:val="af-ZA"/>
        </w:rPr>
        <w:t>http://gnumner.am/hy/page/ughecuycner_dzernarkner/</w:t>
      </w:r>
      <w:r>
        <w:fldChar w:fldCharType="end"/>
      </w:r>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1"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1"/>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11C364E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384396">
        <w:rPr>
          <w:rFonts w:ascii="GHEA Grapalat" w:hAnsi="GHEA Grapalat"/>
          <w:b/>
          <w:sz w:val="20"/>
          <w:szCs w:val="20"/>
          <w:lang w:val="af-ZA"/>
        </w:rPr>
        <w:t xml:space="preserve">ԵՐևԱՆ ՔԱՂԱՔԻ ԱԳԱԹԱՆԳԵՂՈՍ 7, ՆԱՐ-ԴՈՍ 4 և ՏԻԳՐԱՆ ՄԵԾ 28 ՀԱՍՑԵՆԵՐԻ ԲԱԿԱՅԻՆ ՖՈՒՏԲՈԼԻ ԴԱՇՏԻ ՀԻՄՆԱՆՈՐՈԳՄԱՆ ԱՇԽԱՏԱՆՔՆԵՐԻ </w:t>
      </w:r>
      <w:r w:rsidR="00900A62" w:rsidRPr="00C032F4">
        <w:rPr>
          <w:rFonts w:ascii="GHEA Grapalat" w:hAnsi="GHEA Grapalat"/>
          <w:b/>
          <w:sz w:val="20"/>
          <w:szCs w:val="20"/>
          <w:lang w:val="af-ZA"/>
        </w:rPr>
        <w:t xml:space="preserve">  ՈՐԱԿԻ ՏԵԽՆԻԿԱԿԱՆ ՀՍԿՈՂՈՒԹՅԱՆ ԽՈՐՀՐԴԱՏՎԱԿԱՆ ԾԱՌԱՅՈՒԹՅՈՒՆՆԵՐԻ</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proofErr w:type="gramStart"/>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roofErr w:type="gramEnd"/>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proofErr w:type="gram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proofErr w:type="gram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proofErr w:type="gramStart"/>
      <w:r w:rsidRPr="00C032F4">
        <w:rPr>
          <w:rFonts w:ascii="GHEA Grapalat" w:hAnsi="GHEA Grapalat" w:cs="Sylfaen"/>
          <w:b/>
          <w:sz w:val="20"/>
        </w:rPr>
        <w:t>ՄԱՍ</w:t>
      </w:r>
      <w:r w:rsidRPr="00C032F4">
        <w:rPr>
          <w:rFonts w:ascii="GHEA Grapalat" w:hAnsi="GHEA Grapalat" w:cs="Times Armenian"/>
          <w:b/>
          <w:sz w:val="20"/>
          <w:lang w:val="af-ZA"/>
        </w:rPr>
        <w:t xml:space="preserve">  II.</w:t>
      </w:r>
      <w:proofErr w:type="gramEnd"/>
      <w:r w:rsidRPr="00C032F4">
        <w:rPr>
          <w:rFonts w:ascii="GHEA Grapalat" w:hAnsi="GHEA Grapalat" w:cs="Times Armenian"/>
          <w:b/>
          <w:sz w:val="20"/>
          <w:lang w:val="af-ZA"/>
        </w:rPr>
        <w:t xml:space="preserve">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proofErr w:type="gramStart"/>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proofErr w:type="gramEnd"/>
      <w:r w:rsidRPr="00C032F4">
        <w:rPr>
          <w:rFonts w:ascii="GHEA Grapalat" w:hAnsi="GHEA Grapalat" w:cs="Times Armenian"/>
          <w:b/>
          <w:sz w:val="20"/>
          <w:lang w:val="af-ZA"/>
        </w:rPr>
        <w:t xml:space="preserve">  </w:t>
      </w:r>
      <w:proofErr w:type="gramStart"/>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roofErr w:type="gramEnd"/>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proofErr w:type="gram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proofErr w:type="gram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38F0C7A5"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384396">
        <w:rPr>
          <w:rFonts w:ascii="GHEA Grapalat" w:hAnsi="GHEA Grapalat"/>
          <w:b/>
          <w:sz w:val="20"/>
          <w:lang w:val="af-ZA"/>
        </w:rPr>
        <w:t>ԵՔ-ԳՀԽԾՁԲ-25/37</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proofErr w:type="gram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w:t>
      </w:r>
      <w:proofErr w:type="gramEnd"/>
      <w:r w:rsidR="00AF0ED3" w:rsidRPr="00C032F4">
        <w:rPr>
          <w:rFonts w:ascii="GHEA Grapalat" w:hAnsi="GHEA Grapalat" w:cs="Times Armenian"/>
          <w:sz w:val="20"/>
          <w:lang w:val="af-ZA"/>
        </w:rPr>
        <w:t xml:space="preserve">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693354B8"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9B546F" w:rsidRPr="00C032F4">
        <w:rPr>
          <w:rFonts w:ascii="GHEA Grapalat" w:hAnsi="GHEA Grapalat"/>
          <w:lang w:val="hy-AM"/>
        </w:rPr>
        <w:t>edita.simonyan@yerevan.am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proofErr w:type="gramStart"/>
      <w:r w:rsidRPr="00C032F4">
        <w:rPr>
          <w:rFonts w:ascii="GHEA Grapalat" w:hAnsi="GHEA Grapalat" w:cs="Sylfaen"/>
          <w:szCs w:val="22"/>
        </w:rPr>
        <w:t>ՄԱՍ</w:t>
      </w:r>
      <w:r w:rsidRPr="00C032F4">
        <w:rPr>
          <w:rFonts w:ascii="GHEA Grapalat" w:hAnsi="GHEA Grapalat" w:cs="Times Armenian"/>
          <w:szCs w:val="22"/>
          <w:lang w:val="af-ZA"/>
        </w:rPr>
        <w:t xml:space="preserve">  I</w:t>
      </w:r>
      <w:proofErr w:type="gramEnd"/>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proofErr w:type="gramStart"/>
      <w:r w:rsidRPr="00C032F4">
        <w:rPr>
          <w:rFonts w:ascii="GHEA Grapalat" w:hAnsi="GHEA Grapalat" w:cs="Sylfaen"/>
          <w:b/>
          <w:sz w:val="20"/>
        </w:rPr>
        <w:t>ԳՆՄԱՆ  ԱՌԱՐԿԱՅԻ</w:t>
      </w:r>
      <w:proofErr w:type="gramEnd"/>
      <w:r w:rsidRPr="00C032F4">
        <w:rPr>
          <w:rFonts w:ascii="GHEA Grapalat" w:hAnsi="GHEA Grapalat" w:cs="Sylfaen"/>
          <w:b/>
          <w:sz w:val="20"/>
        </w:rPr>
        <w:t xml:space="preserve">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532E1337"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proofErr w:type="gram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w:t>
      </w:r>
      <w:proofErr w:type="gramEnd"/>
      <w:r w:rsidR="00D87E7B" w:rsidRPr="00C032F4">
        <w:rPr>
          <w:rFonts w:ascii="GHEA Grapalat" w:hAnsi="GHEA Grapalat" w:cs="Sylfaen"/>
          <w:i w:val="0"/>
          <w:lang w:val="hy-AM"/>
        </w:rPr>
        <w:t xml:space="preserve">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cs="Times Armenian"/>
          <w:i w:val="0"/>
          <w:lang w:val="af-ZA"/>
        </w:rPr>
        <w:t>`</w:t>
      </w:r>
      <w:r w:rsidR="00D87E7B" w:rsidRPr="00C032F4">
        <w:rPr>
          <w:rFonts w:ascii="GHEA Grapalat" w:hAnsi="GHEA Grapalat"/>
          <w:b/>
          <w:i w:val="0"/>
          <w:lang w:val="af-ZA"/>
        </w:rPr>
        <w:t xml:space="preserve"> </w:t>
      </w:r>
      <w:r w:rsidR="00384396">
        <w:rPr>
          <w:rFonts w:ascii="GHEA Grapalat" w:hAnsi="GHEA Grapalat" w:cs="Sylfaen"/>
          <w:b/>
          <w:i w:val="0"/>
          <w:lang w:val="hy-AM"/>
        </w:rPr>
        <w:t xml:space="preserve">Երևան քաղաքի Ագաթանգեղոս 7, Նար-Դոս 4 և Տիգրան Մեծ 28 հասցեների բակային ֆուտբոլի դաշտի հիմնանորոգման աշխատանքների </w:t>
      </w:r>
      <w:r w:rsidR="005C0871" w:rsidRPr="00C032F4">
        <w:rPr>
          <w:rFonts w:ascii="GHEA Grapalat" w:hAnsi="GHEA Grapalat" w:cs="Sylfaen"/>
          <w:b/>
          <w:i w:val="0"/>
          <w:lang w:val="hy-AM"/>
        </w:rPr>
        <w:t xml:space="preserve"> </w:t>
      </w:r>
      <w:r w:rsidR="00E50AB0" w:rsidRPr="00C032F4">
        <w:rPr>
          <w:rFonts w:ascii="GHEA Grapalat" w:hAnsi="GHEA Grapalat" w:cs="Sylfaen"/>
          <w:b/>
          <w:i w:val="0"/>
          <w:lang w:val="hy-AM"/>
        </w:rPr>
        <w:t xml:space="preserve"> որակի տեխնիկական հսկողության խորհրդատվական ծառայություններ</w:t>
      </w:r>
      <w:r w:rsidR="00D87E7B" w:rsidRPr="00C032F4">
        <w:rPr>
          <w:rFonts w:ascii="GHEA Grapalat" w:hAnsi="GHEA Grapalat" w:cs="Sylfaen"/>
          <w:b/>
          <w:i w:val="0"/>
          <w:lang w:val="hy-AM"/>
        </w:rPr>
        <w:t xml:space="preserve">ի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384396">
        <w:rPr>
          <w:rFonts w:ascii="GHEA Grapalat" w:hAnsi="GHEA Grapalat"/>
          <w:i w:val="0"/>
          <w:lang w:val="en-US"/>
        </w:rPr>
        <w:t>3</w:t>
      </w:r>
      <w:r w:rsidR="00D87E7B" w:rsidRPr="00C032F4">
        <w:rPr>
          <w:rFonts w:ascii="GHEA Grapalat" w:hAnsi="GHEA Grapalat"/>
          <w:i w:val="0"/>
          <w:lang w:val="en-US"/>
        </w:rPr>
        <w:t xml:space="preserve"> (</w:t>
      </w:r>
      <w:proofErr w:type="spellStart"/>
      <w:r w:rsidR="00384396">
        <w:rPr>
          <w:rFonts w:ascii="GHEA Grapalat" w:hAnsi="GHEA Grapalat"/>
          <w:i w:val="0"/>
          <w:lang w:val="en-US"/>
        </w:rPr>
        <w:t>երեք</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2105F2" w:rsidRPr="00C032F4">
        <w:rPr>
          <w:rFonts w:ascii="GHEA Grapalat" w:hAnsi="GHEA Grapalat"/>
          <w:i w:val="0"/>
          <w:lang w:val="hy-AM"/>
        </w:rPr>
        <w:t>ն</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384396"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6299072A" w:rsidR="009D7F13" w:rsidRPr="00C032F4" w:rsidRDefault="00384396" w:rsidP="005450E3">
            <w:pPr>
              <w:pStyle w:val="BodyTextIndent2"/>
              <w:spacing w:line="240" w:lineRule="auto"/>
              <w:ind w:firstLine="0"/>
              <w:jc w:val="center"/>
              <w:rPr>
                <w:rFonts w:ascii="GHEA Grapalat" w:hAnsi="GHEA Grapalat" w:cs="Calibri"/>
              </w:rPr>
            </w:pPr>
            <w:r>
              <w:rPr>
                <w:rFonts w:ascii="GHEA Grapalat" w:hAnsi="GHEA Grapalat" w:cs="Calibri"/>
              </w:rPr>
              <w:t>997000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4B5DFD96" w:rsidR="009D7F13" w:rsidRPr="00C032F4" w:rsidRDefault="00384396" w:rsidP="009D7F13">
            <w:pPr>
              <w:pStyle w:val="BodyTextIndent2"/>
              <w:spacing w:line="240" w:lineRule="auto"/>
              <w:ind w:firstLine="0"/>
              <w:rPr>
                <w:rFonts w:ascii="GHEA Grapalat" w:hAnsi="GHEA Grapalat"/>
                <w:vertAlign w:val="subscript"/>
              </w:rPr>
            </w:pPr>
            <w:r>
              <w:rPr>
                <w:rFonts w:ascii="GHEA Grapalat" w:hAnsi="GHEA Grapalat" w:cs="Calibri"/>
              </w:rPr>
              <w:t xml:space="preserve">Երևան քաղաքի Ագաթանգեղոս 7 հասցեի բակային ֆուտբոլի դաշտի հիմնանորոգման աշխատանքների </w:t>
            </w:r>
            <w:r w:rsidR="00FB21F5" w:rsidRPr="00C032F4">
              <w:rPr>
                <w:rFonts w:ascii="GHEA Grapalat" w:hAnsi="GHEA Grapalat" w:cs="Calibri"/>
              </w:rPr>
              <w:t xml:space="preserve"> </w:t>
            </w:r>
            <w:r w:rsidR="009D7F13" w:rsidRPr="00C032F4">
              <w:rPr>
                <w:rFonts w:ascii="GHEA Grapalat" w:hAnsi="GHEA Grapalat" w:cs="Calibri"/>
              </w:rPr>
              <w:t>որակի տեխնիկական հսկողության խորհրդատվական ծառայություններ</w:t>
            </w:r>
          </w:p>
        </w:tc>
      </w:tr>
      <w:tr w:rsidR="00384396" w:rsidRPr="00384396" w14:paraId="47CF4CBB" w14:textId="77777777" w:rsidTr="007C2230">
        <w:tc>
          <w:tcPr>
            <w:tcW w:w="1701" w:type="dxa"/>
            <w:vAlign w:val="center"/>
          </w:tcPr>
          <w:p w14:paraId="29B0B51D" w14:textId="42897CD4" w:rsidR="00384396" w:rsidRPr="00C032F4" w:rsidRDefault="00384396" w:rsidP="005450E3">
            <w:pPr>
              <w:pStyle w:val="BodyTextIndent2"/>
              <w:spacing w:line="240" w:lineRule="auto"/>
              <w:ind w:firstLine="0"/>
              <w:jc w:val="center"/>
              <w:rPr>
                <w:rFonts w:ascii="GHEA Grapalat" w:hAnsi="GHEA Grapalat" w:cs="Calibri"/>
              </w:rPr>
            </w:pPr>
            <w:r>
              <w:rPr>
                <w:rFonts w:ascii="GHEA Grapalat" w:hAnsi="GHEA Grapalat" w:cs="Calibri"/>
              </w:rPr>
              <w:t>2</w:t>
            </w:r>
          </w:p>
        </w:tc>
        <w:tc>
          <w:tcPr>
            <w:tcW w:w="1843" w:type="dxa"/>
            <w:tcBorders>
              <w:top w:val="single" w:sz="4" w:space="0" w:color="auto"/>
              <w:left w:val="single" w:sz="4" w:space="0" w:color="auto"/>
              <w:bottom w:val="single" w:sz="4" w:space="0" w:color="auto"/>
              <w:right w:val="single" w:sz="4" w:space="0" w:color="auto"/>
            </w:tcBorders>
            <w:vAlign w:val="center"/>
          </w:tcPr>
          <w:p w14:paraId="7B20D5A0" w14:textId="50685773" w:rsidR="00384396" w:rsidRPr="00C032F4" w:rsidRDefault="00384396" w:rsidP="005450E3">
            <w:pPr>
              <w:pStyle w:val="BodyTextIndent2"/>
              <w:spacing w:line="240" w:lineRule="auto"/>
              <w:ind w:firstLine="0"/>
              <w:jc w:val="center"/>
              <w:rPr>
                <w:rFonts w:ascii="GHEA Grapalat" w:hAnsi="GHEA Grapalat" w:cs="Calibri"/>
              </w:rPr>
            </w:pPr>
            <w:r>
              <w:rPr>
                <w:rFonts w:ascii="GHEA Grapalat" w:hAnsi="GHEA Grapalat" w:cs="Calibri"/>
              </w:rPr>
              <w:t>661533</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35B04EE4" w14:textId="7F9D22D2" w:rsidR="00384396" w:rsidRDefault="00384396" w:rsidP="009D7F13">
            <w:pPr>
              <w:pStyle w:val="BodyTextIndent2"/>
              <w:spacing w:line="240" w:lineRule="auto"/>
              <w:ind w:firstLine="0"/>
              <w:rPr>
                <w:rFonts w:ascii="GHEA Grapalat" w:hAnsi="GHEA Grapalat" w:cs="Calibri"/>
              </w:rPr>
            </w:pPr>
            <w:r>
              <w:rPr>
                <w:rFonts w:ascii="GHEA Grapalat" w:hAnsi="GHEA Grapalat" w:cs="Calibri"/>
              </w:rPr>
              <w:t xml:space="preserve">Երևան քաղաքի Նար-Դոս 4 հասցեի բակային ֆուտբոլի դաշտի հիմնանորոգման աշխատանքների </w:t>
            </w:r>
            <w:r w:rsidRPr="00C032F4">
              <w:rPr>
                <w:rFonts w:ascii="GHEA Grapalat" w:hAnsi="GHEA Grapalat" w:cs="Calibri"/>
              </w:rPr>
              <w:t xml:space="preserve"> որակի տեխնիկական հսկողության խորհրդատվական ծառայություններ</w:t>
            </w:r>
          </w:p>
        </w:tc>
      </w:tr>
      <w:tr w:rsidR="00384396" w:rsidRPr="00384396" w14:paraId="0438E9F0" w14:textId="77777777" w:rsidTr="007C2230">
        <w:tc>
          <w:tcPr>
            <w:tcW w:w="1701" w:type="dxa"/>
            <w:vAlign w:val="center"/>
          </w:tcPr>
          <w:p w14:paraId="16635BA9" w14:textId="2F86B559" w:rsidR="00384396" w:rsidRPr="00C032F4" w:rsidRDefault="00384396" w:rsidP="005450E3">
            <w:pPr>
              <w:pStyle w:val="BodyTextIndent2"/>
              <w:spacing w:line="240" w:lineRule="auto"/>
              <w:ind w:firstLine="0"/>
              <w:jc w:val="center"/>
              <w:rPr>
                <w:rFonts w:ascii="GHEA Grapalat" w:hAnsi="GHEA Grapalat" w:cs="Calibri"/>
              </w:rPr>
            </w:pPr>
            <w:r>
              <w:rPr>
                <w:rFonts w:ascii="GHEA Grapalat" w:hAnsi="GHEA Grapalat" w:cs="Calibri"/>
              </w:rPr>
              <w:t>3</w:t>
            </w:r>
          </w:p>
        </w:tc>
        <w:tc>
          <w:tcPr>
            <w:tcW w:w="1843" w:type="dxa"/>
            <w:tcBorders>
              <w:top w:val="single" w:sz="4" w:space="0" w:color="auto"/>
              <w:left w:val="single" w:sz="4" w:space="0" w:color="auto"/>
              <w:bottom w:val="single" w:sz="4" w:space="0" w:color="auto"/>
              <w:right w:val="single" w:sz="4" w:space="0" w:color="auto"/>
            </w:tcBorders>
            <w:vAlign w:val="center"/>
          </w:tcPr>
          <w:p w14:paraId="7CC01485" w14:textId="60CED79D" w:rsidR="00384396" w:rsidRPr="00C032F4" w:rsidRDefault="00384396" w:rsidP="005450E3">
            <w:pPr>
              <w:pStyle w:val="BodyTextIndent2"/>
              <w:spacing w:line="240" w:lineRule="auto"/>
              <w:ind w:firstLine="0"/>
              <w:jc w:val="center"/>
              <w:rPr>
                <w:rFonts w:ascii="GHEA Grapalat" w:hAnsi="GHEA Grapalat" w:cs="Calibri"/>
              </w:rPr>
            </w:pPr>
            <w:r>
              <w:rPr>
                <w:rFonts w:ascii="GHEA Grapalat" w:hAnsi="GHEA Grapalat" w:cs="Calibri"/>
              </w:rPr>
              <w:t>553730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6FE02002" w14:textId="5E24BD92" w:rsidR="00384396" w:rsidRDefault="00384396" w:rsidP="009D7F13">
            <w:pPr>
              <w:pStyle w:val="BodyTextIndent2"/>
              <w:spacing w:line="240" w:lineRule="auto"/>
              <w:ind w:firstLine="0"/>
              <w:rPr>
                <w:rFonts w:ascii="GHEA Grapalat" w:hAnsi="GHEA Grapalat" w:cs="Calibri"/>
              </w:rPr>
            </w:pPr>
            <w:r>
              <w:rPr>
                <w:rFonts w:ascii="GHEA Grapalat" w:hAnsi="GHEA Grapalat" w:cs="Calibri"/>
              </w:rPr>
              <w:t xml:space="preserve">Երևան քաղաքի Տիգրան Մեծ 28 հասցեի բակային ֆուտբոլի դաշտի հիմնանորոգման աշխատանքների </w:t>
            </w:r>
            <w:r w:rsidRPr="00C032F4">
              <w:rPr>
                <w:rFonts w:ascii="GHEA Grapalat" w:hAnsi="GHEA Grapalat" w:cs="Calibri"/>
              </w:rPr>
              <w:t xml:space="preserve"> որակի տեխնիկական հսկողության խորհրդատվական ծառայություններ</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proofErr w:type="gramStart"/>
      <w:r w:rsidRPr="00C032F4">
        <w:rPr>
          <w:rFonts w:ascii="GHEA Grapalat" w:hAnsi="GHEA Grapalat" w:cs="Sylfaen"/>
          <w:b/>
          <w:sz w:val="20"/>
        </w:rPr>
        <w:t>ՉԱՓԱՆԻՇՆԵՐԸ</w:t>
      </w:r>
      <w:r w:rsidRPr="00C032F4">
        <w:rPr>
          <w:rFonts w:ascii="GHEA Grapalat" w:hAnsi="GHEA Grapalat"/>
          <w:b/>
          <w:sz w:val="20"/>
          <w:lang w:val="es-ES"/>
        </w:rPr>
        <w:t xml:space="preserve">  ԵՎ</w:t>
      </w:r>
      <w:proofErr w:type="gramEnd"/>
      <w:r w:rsidRPr="00C032F4">
        <w:rPr>
          <w:rFonts w:ascii="GHEA Grapalat" w:hAnsi="GHEA Grapalat"/>
          <w:b/>
          <w:sz w:val="20"/>
          <w:lang w:val="es-ES"/>
        </w:rPr>
        <w:t xml:space="preserve">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proofErr w:type="gramStart"/>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proofErr w:type="gram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3" w:author="Narek Muradyan" w:date="2025-08-13T09:55:00Z" w16du:dateUtc="2025-08-13T05:55:00Z">
        <w:r w:rsidRPr="00C032F4">
          <w:rPr>
            <w:rFonts w:ascii="GHEA Grapalat" w:hAnsi="GHEA Grapalat" w:cs="Arial"/>
            <w:sz w:val="20"/>
            <w:lang w:val="es-ES"/>
          </w:rPr>
          <w:delText>:</w:delText>
        </w:r>
      </w:del>
      <w:ins w:id="4"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proofErr w:type="gram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proofErr w:type="gramEnd"/>
        <w:r w:rsidRPr="00C032F4">
          <w:rPr>
            <w:rFonts w:ascii="GHEA Grapalat" w:hAnsi="GHEA Grapalat" w:cs="Arial"/>
            <w:sz w:val="20"/>
            <w:lang w:val="es-ES"/>
          </w:rPr>
          <w:t xml:space="preserve">: </w:t>
        </w:r>
      </w:ins>
    </w:p>
    <w:bookmarkEnd w:id="6"/>
    <w:p w14:paraId="6E719079" w14:textId="77777777" w:rsidR="009E4846" w:rsidRPr="00C032F4"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lastRenderedPageBreak/>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proofErr w:type="gram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w:t>
      </w:r>
      <w:proofErr w:type="gram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w:t>
      </w:r>
      <w:proofErr w:type="gramStart"/>
      <w:r w:rsidRPr="00C032F4">
        <w:rPr>
          <w:rFonts w:ascii="GHEA Grapalat" w:hAnsi="GHEA Grapalat" w:cs="Sylfaen"/>
          <w:b/>
          <w:bCs/>
          <w:color w:val="FF0000"/>
          <w:sz w:val="20"/>
          <w:lang w:val="es-ES"/>
        </w:rPr>
        <w:t xml:space="preserve">է,  </w:t>
      </w:r>
      <w:proofErr w:type="spellStart"/>
      <w:r w:rsidRPr="00C032F4">
        <w:rPr>
          <w:rFonts w:ascii="GHEA Grapalat" w:hAnsi="GHEA Grapalat" w:cs="Sylfaen"/>
          <w:b/>
          <w:bCs/>
          <w:color w:val="FF0000"/>
          <w:sz w:val="20"/>
          <w:lang w:val="es-ES"/>
        </w:rPr>
        <w:t>համաձայն</w:t>
      </w:r>
      <w:proofErr w:type="spellEnd"/>
      <w:proofErr w:type="gram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384396"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15354633" w14:textId="37DD3F0D" w:rsidR="00FB21F5" w:rsidRPr="00C032F4" w:rsidRDefault="008059DB" w:rsidP="00FB21F5">
      <w:pPr>
        <w:ind w:firstLine="567"/>
        <w:jc w:val="both"/>
        <w:rPr>
          <w:rFonts w:ascii="GHEA Grapalat" w:hAnsi="GHEA Grapalat" w:cs="Sylfaen"/>
          <w:b/>
          <w:sz w:val="20"/>
          <w:lang w:val="hy-AM"/>
        </w:rPr>
      </w:pPr>
      <w:r w:rsidRPr="00C032F4">
        <w:rPr>
          <w:rFonts w:ascii="GHEA Grapalat" w:hAnsi="GHEA Grapalat" w:cs="Sylfaen"/>
          <w:b/>
          <w:sz w:val="20"/>
          <w:lang w:val="hy-AM"/>
        </w:rPr>
        <w:t xml:space="preserve">ա) </w:t>
      </w:r>
      <w:r w:rsidR="00257EEB" w:rsidRPr="00DC4479">
        <w:rPr>
          <w:rFonts w:ascii="GHEA Grapalat" w:hAnsi="GHEA Grapalat" w:cs="Sylfaen"/>
          <w:b/>
          <w:noProof/>
          <w:lang w:val="hy-AM"/>
        </w:rPr>
        <w:t xml:space="preserve">աշխատակազմում պետք է ներգրավված լինի առնվազն </w:t>
      </w:r>
      <w:r w:rsidR="00257EEB">
        <w:rPr>
          <w:rFonts w:ascii="GHEA Grapalat" w:hAnsi="GHEA Grapalat" w:cs="Sylfaen"/>
          <w:b/>
          <w:noProof/>
          <w:lang w:val="hy-AM"/>
        </w:rPr>
        <w:t>թվով մեկ անձ հասարակական, բնակելի և  արտադրական բնագավառում /ճարտարագետ-</w:t>
      </w:r>
      <w:r w:rsidR="00257EEB" w:rsidRPr="00A42E5A">
        <w:rPr>
          <w:rFonts w:ascii="GHEA Grapalat" w:hAnsi="GHEA Grapalat" w:cs="Sylfaen"/>
          <w:b/>
          <w:noProof/>
          <w:lang w:val="hy-AM"/>
        </w:rPr>
        <w:t>շինարար/  տեխնիկական հսկիչ</w:t>
      </w:r>
      <w:r w:rsidR="00257EEB" w:rsidRPr="00C032F4">
        <w:rPr>
          <w:rFonts w:ascii="GHEA Grapalat" w:hAnsi="GHEA Grapalat" w:cs="Sylfaen"/>
          <w:b/>
          <w:sz w:val="20"/>
          <w:vertAlign w:val="superscript"/>
          <w:lang w:val="hy-AM"/>
        </w:rPr>
        <w:t xml:space="preserve"> </w:t>
      </w:r>
      <w:r w:rsidR="00FB21F5" w:rsidRPr="00C032F4">
        <w:rPr>
          <w:rFonts w:ascii="GHEA Grapalat" w:hAnsi="GHEA Grapalat" w:cs="Sylfaen"/>
          <w:b/>
          <w:sz w:val="20"/>
          <w:vertAlign w:val="superscript"/>
          <w:lang w:val="hy-AM"/>
        </w:rPr>
        <w:footnoteReference w:id="1"/>
      </w:r>
      <w:r w:rsidR="00FB21F5" w:rsidRPr="00C032F4">
        <w:rPr>
          <w:rFonts w:ascii="GHEA Grapalat" w:hAnsi="GHEA Grapalat" w:cs="Sylfaen"/>
          <w:b/>
          <w:sz w:val="20"/>
          <w:lang w:val="hy-AM"/>
        </w:rPr>
        <w:t>։</w:t>
      </w:r>
    </w:p>
    <w:p w14:paraId="602CC01F" w14:textId="37D2DE5B"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lastRenderedPageBreak/>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proofErr w:type="gramStart"/>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proofErr w:type="gramEnd"/>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lastRenderedPageBreak/>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2"/>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0A8F5C96"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 xml:space="preserve">2025 թվականի </w:t>
      </w:r>
      <w:r w:rsidR="00384396" w:rsidRPr="00384396">
        <w:rPr>
          <w:rFonts w:ascii="GHEA Grapalat" w:hAnsi="GHEA Grapalat"/>
          <w:b/>
          <w:i/>
          <w:lang w:val="hy-AM"/>
        </w:rPr>
        <w:t>նոյեմբերի</w:t>
      </w:r>
      <w:r w:rsidR="00384396" w:rsidRPr="00C032F4">
        <w:rPr>
          <w:rFonts w:ascii="GHEA Grapalat" w:hAnsi="GHEA Grapalat"/>
          <w:b/>
          <w:lang w:val="hy-AM"/>
        </w:rPr>
        <w:t xml:space="preserve"> </w:t>
      </w:r>
      <w:r w:rsidR="00384396">
        <w:rPr>
          <w:rFonts w:ascii="GHEA Grapalat" w:hAnsi="GHEA Grapalat"/>
          <w:b/>
          <w:i/>
          <w:lang w:val="hy-AM"/>
        </w:rPr>
        <w:t>11</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9"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3"/>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0"/>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1" w:name="_Hlk9262052"/>
      <w:r w:rsidRPr="00C032F4">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proofErr w:type="gramStart"/>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proofErr w:type="gramEnd"/>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proofErr w:type="gramStart"/>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proofErr w:type="gram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lastRenderedPageBreak/>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74D4F441"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 xml:space="preserve">2025 թվականի </w:t>
      </w:r>
      <w:r w:rsidR="00384396" w:rsidRPr="00384396">
        <w:rPr>
          <w:rFonts w:ascii="GHEA Grapalat" w:hAnsi="GHEA Grapalat"/>
          <w:b/>
          <w:i/>
          <w:lang w:val="hy-AM"/>
        </w:rPr>
        <w:t>նոյեմբերի</w:t>
      </w:r>
      <w:r w:rsidR="00384396" w:rsidRPr="00C032F4">
        <w:rPr>
          <w:rFonts w:ascii="GHEA Grapalat" w:hAnsi="GHEA Grapalat"/>
          <w:b/>
          <w:lang w:val="hy-AM"/>
        </w:rPr>
        <w:t xml:space="preserve"> </w:t>
      </w:r>
      <w:r w:rsidR="00384396">
        <w:rPr>
          <w:rFonts w:ascii="GHEA Grapalat" w:hAnsi="GHEA Grapalat"/>
          <w:b/>
          <w:i/>
          <w:lang w:val="hy-AM"/>
        </w:rPr>
        <w:t>11</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proofErr w:type="gram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proofErr w:type="gramEnd"/>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w:t>
      </w:r>
      <w:proofErr w:type="gramStart"/>
      <w:r w:rsidR="00B5713B" w:rsidRPr="00C032F4">
        <w:rPr>
          <w:rFonts w:ascii="GHEA Grapalat" w:hAnsi="GHEA Grapalat" w:cs="Sylfaen"/>
          <w:sz w:val="20"/>
          <w:lang w:val="hy-AM"/>
        </w:rPr>
        <w:t xml:space="preserve">բացառությամբ </w:t>
      </w:r>
      <w:r w:rsidR="00270AF6" w:rsidRPr="00C032F4">
        <w:rPr>
          <w:rFonts w:ascii="GHEA Grapalat" w:hAnsi="GHEA Grapalat" w:cs="Sylfaen"/>
          <w:sz w:val="20"/>
          <w:lang w:val="hy-AM"/>
        </w:rPr>
        <w:t xml:space="preserve"> սույն</w:t>
      </w:r>
      <w:proofErr w:type="gramEnd"/>
      <w:r w:rsidR="00270AF6" w:rsidRPr="00C032F4">
        <w:rPr>
          <w:rFonts w:ascii="GHEA Grapalat" w:hAnsi="GHEA Grapalat" w:cs="Sylfaen"/>
          <w:sz w:val="20"/>
          <w:lang w:val="hy-AM"/>
        </w:rPr>
        <w:t xml:space="preserve"> հրավերի 1-ին մասի 8.9 կետով սահմանված դեպքի: </w:t>
      </w:r>
    </w:p>
    <w:p w14:paraId="30CA4FDC" w14:textId="77777777"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lastRenderedPageBreak/>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lastRenderedPageBreak/>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lastRenderedPageBreak/>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4"/>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r w:rsidR="00081FAF" w:rsidRPr="00C032F4">
        <w:rPr>
          <w:rFonts w:ascii="GHEA Grapalat" w:hAnsi="GHEA Grapalat" w:cs="Sylfaen"/>
          <w:lang w:val="es-ES"/>
        </w:rPr>
        <w:t>10</w:t>
      </w:r>
      <w:proofErr w:type="gram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proofErr w:type="gramEnd"/>
      <w:r w:rsidRPr="00C032F4">
        <w:rPr>
          <w:rFonts w:ascii="GHEA Grapalat" w:hAnsi="GHEA Grapalat" w:cs="Sylfaen"/>
          <w:lang w:val="es-ES"/>
        </w:rPr>
        <w:t xml:space="preserve">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lastRenderedPageBreak/>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77777777"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lastRenderedPageBreak/>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lastRenderedPageBreak/>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proofErr w:type="gramStart"/>
      <w:r w:rsidRPr="00C032F4">
        <w:rPr>
          <w:rFonts w:ascii="GHEA Grapalat" w:hAnsi="GHEA Grapalat"/>
          <w:sz w:val="20"/>
          <w:szCs w:val="20"/>
          <w:lang w:val="es-ES"/>
        </w:rPr>
        <w:t>19 .</w:t>
      </w:r>
      <w:proofErr w:type="gram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proofErr w:type="gramStart"/>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roofErr w:type="gramEnd"/>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w:t>
      </w:r>
      <w:proofErr w:type="gramStart"/>
      <w:r w:rsidRPr="00C032F4">
        <w:rPr>
          <w:rFonts w:ascii="GHEA Grapalat" w:hAnsi="GHEA Grapalat" w:cs="Sylfaen"/>
          <w:b/>
          <w:szCs w:val="22"/>
          <w:lang w:val="es-ES"/>
        </w:rPr>
        <w:t xml:space="preserve">ՀԱՐՑՄԱՆ  </w:t>
      </w:r>
      <w:r w:rsidR="00096865" w:rsidRPr="00C032F4">
        <w:rPr>
          <w:rFonts w:ascii="GHEA Grapalat" w:hAnsi="GHEA Grapalat" w:cs="Sylfaen"/>
          <w:b/>
          <w:szCs w:val="22"/>
          <w:lang w:val="es-ES"/>
        </w:rPr>
        <w:t>Հ</w:t>
      </w:r>
      <w:proofErr w:type="gramEnd"/>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proofErr w:type="gramStart"/>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proofErr w:type="gramEnd"/>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5"/>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2"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2"/>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proofErr w:type="gram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w:t>
      </w:r>
      <w:proofErr w:type="gramEnd"/>
      <w:r w:rsidR="00B2572B" w:rsidRPr="00C032F4">
        <w:rPr>
          <w:rFonts w:ascii="GHEA Grapalat" w:hAnsi="GHEA Grapalat" w:cs="Arial"/>
          <w:b/>
          <w:sz w:val="20"/>
          <w:lang w:val="es-ES"/>
        </w:rPr>
        <w:t xml:space="preserve"> 1</w:t>
      </w:r>
    </w:p>
    <w:p w14:paraId="6414FAF0" w14:textId="46A8DE9A"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384396">
        <w:rPr>
          <w:rFonts w:ascii="GHEA Grapalat" w:hAnsi="GHEA Grapalat"/>
          <w:b/>
          <w:lang w:val="es-ES"/>
        </w:rPr>
        <w:t>ԵՔ-ԳՀԽԾՁԲ-25/37</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1694642B"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384396">
        <w:rPr>
          <w:rFonts w:ascii="GHEA Grapalat" w:hAnsi="GHEA Grapalat"/>
          <w:sz w:val="20"/>
          <w:szCs w:val="20"/>
          <w:lang w:val="es-ES"/>
        </w:rPr>
        <w:t>ԵՔ-ԳՀԽԾՁԲ-25/37</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proofErr w:type="gram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proofErr w:type="gramEnd"/>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proofErr w:type="gram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proofErr w:type="gramEnd"/>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proofErr w:type="gram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proofErr w:type="gram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2B837525"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384396">
        <w:rPr>
          <w:rFonts w:ascii="GHEA Grapalat" w:hAnsi="GHEA Grapalat" w:cs="Arial"/>
          <w:sz w:val="20"/>
          <w:szCs w:val="20"/>
          <w:lang w:val="es-ES"/>
        </w:rPr>
        <w:t>ԵՔ-ԳՀԽԾՁԲ-25/</w:t>
      </w:r>
      <w:proofErr w:type="gramStart"/>
      <w:r w:rsidR="00384396">
        <w:rPr>
          <w:rFonts w:ascii="GHEA Grapalat" w:hAnsi="GHEA Grapalat" w:cs="Arial"/>
          <w:sz w:val="20"/>
          <w:szCs w:val="20"/>
          <w:lang w:val="es-ES"/>
        </w:rPr>
        <w:t>37</w:t>
      </w:r>
      <w:r w:rsidRPr="00C032F4">
        <w:rPr>
          <w:rFonts w:ascii="GHEA Grapalat" w:hAnsi="GHEA Grapalat" w:cs="Arial"/>
          <w:sz w:val="20"/>
          <w:szCs w:val="20"/>
          <w:lang w:val="es-ES"/>
        </w:rPr>
        <w:t>»*</w:t>
      </w:r>
      <w:proofErr w:type="gram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3"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3"/>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2D0BD8F6"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384396">
        <w:rPr>
          <w:rFonts w:ascii="GHEA Grapalat" w:hAnsi="GHEA Grapalat" w:cs="Sylfaen"/>
          <w:sz w:val="22"/>
          <w:szCs w:val="22"/>
          <w:lang w:val="hy-AM"/>
        </w:rPr>
        <w:t>ԵՔ-ԳՀԽԾՁԲ-25/37</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w:t>
      </w:r>
      <w:proofErr w:type="gramStart"/>
      <w:r w:rsidR="00DB3B2E" w:rsidRPr="00C032F4">
        <w:rPr>
          <w:rFonts w:ascii="GHEA Grapalat" w:hAnsi="GHEA Grapalat" w:cs="Arial"/>
          <w:sz w:val="20"/>
          <w:szCs w:val="20"/>
          <w:lang w:val="hy-AM"/>
        </w:rPr>
        <w:t xml:space="preserve">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proofErr w:type="gramEnd"/>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proofErr w:type="gram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proofErr w:type="gramEnd"/>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w:t>
      </w:r>
      <w:proofErr w:type="gramStart"/>
      <w:r w:rsidRPr="00C032F4">
        <w:rPr>
          <w:rFonts w:ascii="GHEA Grapalat" w:hAnsi="GHEA Grapalat"/>
          <w:sz w:val="20"/>
          <w:lang w:val="es-ES"/>
        </w:rPr>
        <w:t xml:space="preserve">է </w:t>
      </w:r>
      <w:bookmarkStart w:id="14"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proofErr w:type="gram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4"/>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1F893328"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384396">
        <w:rPr>
          <w:rFonts w:ascii="GHEA Grapalat" w:hAnsi="GHEA Grapalat"/>
          <w:b/>
          <w:lang w:val="hy-AM"/>
        </w:rPr>
        <w:t>ԵՔ-ԳՀԽԾՁԲ-25/37</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384396"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384396"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384396"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384396"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532AC1CF"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384396">
        <w:rPr>
          <w:rFonts w:ascii="GHEA Grapalat" w:hAnsi="GHEA Grapalat"/>
          <w:b/>
          <w:lang w:val="hy-AM"/>
        </w:rPr>
        <w:t>ԵՔ-ԳՀԽԾՁԲ-25/37</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5B5A43F5"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384396">
        <w:rPr>
          <w:rFonts w:ascii="GHEA Grapalat" w:hAnsi="GHEA Grapalat"/>
          <w:b/>
          <w:lang w:val="hy-AM"/>
        </w:rPr>
        <w:t>ԵՔ-ԳՀԽԾՁԲ-25/37</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31825F8A"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384396">
        <w:rPr>
          <w:rFonts w:ascii="GHEA Grapalat" w:hAnsi="GHEA Grapalat" w:cs="Arial"/>
          <w:sz w:val="20"/>
          <w:szCs w:val="20"/>
          <w:lang w:val="es-ES"/>
        </w:rPr>
        <w:t>ԵՔ-ԳՀԽԾՁԲ-25/</w:t>
      </w:r>
      <w:proofErr w:type="gramStart"/>
      <w:r w:rsidR="00384396">
        <w:rPr>
          <w:rFonts w:ascii="GHEA Grapalat" w:hAnsi="GHEA Grapalat" w:cs="Arial"/>
          <w:sz w:val="20"/>
          <w:szCs w:val="20"/>
          <w:lang w:val="es-ES"/>
        </w:rPr>
        <w:t>37</w:t>
      </w:r>
      <w:r w:rsidR="00B2572B" w:rsidRPr="00C032F4">
        <w:rPr>
          <w:rFonts w:ascii="GHEA Grapalat" w:hAnsi="GHEA Grapalat" w:cs="Arial"/>
          <w:sz w:val="20"/>
          <w:szCs w:val="20"/>
          <w:lang w:val="es-ES"/>
        </w:rPr>
        <w:t>»*</w:t>
      </w:r>
      <w:proofErr w:type="gram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proofErr w:type="gram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proofErr w:type="gramEnd"/>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6" w:name="_Hlk23147299"/>
      <w:r w:rsidRPr="00C032F4">
        <w:rPr>
          <w:rFonts w:ascii="GHEA Grapalat" w:hAnsi="GHEA Grapalat" w:cs="Sylfaen"/>
          <w:vertAlign w:val="superscript"/>
          <w:lang w:val="hy-AM"/>
        </w:rPr>
        <w:t xml:space="preserve">                                                                                     մասնակցի անվանումը</w:t>
      </w:r>
    </w:p>
    <w:bookmarkEnd w:id="16"/>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384396"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proofErr w:type="gram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proofErr w:type="gramEnd"/>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384396" w:rsidRPr="00384396"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384396" w:rsidRPr="00C032F4" w:rsidRDefault="00384396" w:rsidP="00384396">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5CD24274" w:rsidR="00384396" w:rsidRPr="00C032F4" w:rsidRDefault="00384396" w:rsidP="00384396">
            <w:pPr>
              <w:jc w:val="both"/>
              <w:rPr>
                <w:rFonts w:ascii="GHEA Grapalat" w:hAnsi="GHEA Grapalat" w:cs="Calibri"/>
                <w:sz w:val="20"/>
                <w:szCs w:val="20"/>
                <w:lang w:val="es-ES"/>
              </w:rPr>
            </w:pPr>
            <w:proofErr w:type="spellStart"/>
            <w:r>
              <w:rPr>
                <w:rFonts w:ascii="GHEA Grapalat" w:hAnsi="GHEA Grapalat" w:cs="Calibri"/>
              </w:rPr>
              <w:t>Երևան</w:t>
            </w:r>
            <w:proofErr w:type="spellEnd"/>
            <w:r w:rsidRPr="00384396">
              <w:rPr>
                <w:rFonts w:ascii="GHEA Grapalat" w:hAnsi="GHEA Grapalat" w:cs="Calibri"/>
                <w:lang w:val="es-ES"/>
              </w:rPr>
              <w:t xml:space="preserve"> </w:t>
            </w:r>
            <w:proofErr w:type="spellStart"/>
            <w:r>
              <w:rPr>
                <w:rFonts w:ascii="GHEA Grapalat" w:hAnsi="GHEA Grapalat" w:cs="Calibri"/>
              </w:rPr>
              <w:t>քաղաքի</w:t>
            </w:r>
            <w:proofErr w:type="spellEnd"/>
            <w:r w:rsidRPr="00384396">
              <w:rPr>
                <w:rFonts w:ascii="GHEA Grapalat" w:hAnsi="GHEA Grapalat" w:cs="Calibri"/>
                <w:lang w:val="es-ES"/>
              </w:rPr>
              <w:t xml:space="preserve"> </w:t>
            </w:r>
            <w:proofErr w:type="spellStart"/>
            <w:r>
              <w:rPr>
                <w:rFonts w:ascii="GHEA Grapalat" w:hAnsi="GHEA Grapalat" w:cs="Calibri"/>
              </w:rPr>
              <w:t>Ագաթանգեղոս</w:t>
            </w:r>
            <w:proofErr w:type="spellEnd"/>
            <w:r w:rsidRPr="00384396">
              <w:rPr>
                <w:rFonts w:ascii="GHEA Grapalat" w:hAnsi="GHEA Grapalat" w:cs="Calibri"/>
                <w:lang w:val="es-ES"/>
              </w:rPr>
              <w:t xml:space="preserve"> 7 </w:t>
            </w:r>
            <w:proofErr w:type="spellStart"/>
            <w:r>
              <w:rPr>
                <w:rFonts w:ascii="GHEA Grapalat" w:hAnsi="GHEA Grapalat" w:cs="Calibri"/>
              </w:rPr>
              <w:t>հասցեի</w:t>
            </w:r>
            <w:proofErr w:type="spellEnd"/>
            <w:r w:rsidRPr="00384396">
              <w:rPr>
                <w:rFonts w:ascii="GHEA Grapalat" w:hAnsi="GHEA Grapalat" w:cs="Calibri"/>
                <w:lang w:val="es-ES"/>
              </w:rPr>
              <w:t xml:space="preserve"> </w:t>
            </w:r>
            <w:proofErr w:type="spellStart"/>
            <w:r>
              <w:rPr>
                <w:rFonts w:ascii="GHEA Grapalat" w:hAnsi="GHEA Grapalat" w:cs="Calibri"/>
              </w:rPr>
              <w:t>բակային</w:t>
            </w:r>
            <w:proofErr w:type="spellEnd"/>
            <w:r w:rsidRPr="00384396">
              <w:rPr>
                <w:rFonts w:ascii="GHEA Grapalat" w:hAnsi="GHEA Grapalat" w:cs="Calibri"/>
                <w:lang w:val="es-ES"/>
              </w:rPr>
              <w:t xml:space="preserve"> </w:t>
            </w:r>
            <w:proofErr w:type="spellStart"/>
            <w:r>
              <w:rPr>
                <w:rFonts w:ascii="GHEA Grapalat" w:hAnsi="GHEA Grapalat" w:cs="Calibri"/>
              </w:rPr>
              <w:t>ֆուտբոլի</w:t>
            </w:r>
            <w:proofErr w:type="spellEnd"/>
            <w:r w:rsidRPr="00384396">
              <w:rPr>
                <w:rFonts w:ascii="GHEA Grapalat" w:hAnsi="GHEA Grapalat" w:cs="Calibri"/>
                <w:lang w:val="es-ES"/>
              </w:rPr>
              <w:t xml:space="preserve"> </w:t>
            </w:r>
            <w:proofErr w:type="spellStart"/>
            <w:r>
              <w:rPr>
                <w:rFonts w:ascii="GHEA Grapalat" w:hAnsi="GHEA Grapalat" w:cs="Calibri"/>
              </w:rPr>
              <w:t>դաշտի</w:t>
            </w:r>
            <w:proofErr w:type="spellEnd"/>
            <w:r w:rsidRPr="00384396">
              <w:rPr>
                <w:rFonts w:ascii="GHEA Grapalat" w:hAnsi="GHEA Grapalat" w:cs="Calibri"/>
                <w:lang w:val="es-ES"/>
              </w:rPr>
              <w:t xml:space="preserve"> </w:t>
            </w:r>
            <w:proofErr w:type="spellStart"/>
            <w:r>
              <w:rPr>
                <w:rFonts w:ascii="GHEA Grapalat" w:hAnsi="GHEA Grapalat" w:cs="Calibri"/>
              </w:rPr>
              <w:t>հիմնանորոգման</w:t>
            </w:r>
            <w:proofErr w:type="spellEnd"/>
            <w:r w:rsidRPr="00384396">
              <w:rPr>
                <w:rFonts w:ascii="GHEA Grapalat" w:hAnsi="GHEA Grapalat" w:cs="Calibri"/>
                <w:lang w:val="es-ES"/>
              </w:rPr>
              <w:t xml:space="preserve"> </w:t>
            </w:r>
            <w:proofErr w:type="spellStart"/>
            <w:proofErr w:type="gramStart"/>
            <w:r>
              <w:rPr>
                <w:rFonts w:ascii="GHEA Grapalat" w:hAnsi="GHEA Grapalat" w:cs="Calibri"/>
              </w:rPr>
              <w:t>աշխատանքների</w:t>
            </w:r>
            <w:proofErr w:type="spellEnd"/>
            <w:r w:rsidRPr="00384396">
              <w:rPr>
                <w:rFonts w:ascii="GHEA Grapalat" w:hAnsi="GHEA Grapalat" w:cs="Calibri"/>
                <w:lang w:val="es-ES"/>
              </w:rPr>
              <w:t xml:space="preserve">  </w:t>
            </w:r>
            <w:proofErr w:type="spellStart"/>
            <w:r w:rsidRPr="00C032F4">
              <w:rPr>
                <w:rFonts w:ascii="GHEA Grapalat" w:hAnsi="GHEA Grapalat" w:cs="Calibri"/>
              </w:rPr>
              <w:t>որակի</w:t>
            </w:r>
            <w:proofErr w:type="spellEnd"/>
            <w:proofErr w:type="gramEnd"/>
            <w:r w:rsidRPr="00384396">
              <w:rPr>
                <w:rFonts w:ascii="GHEA Grapalat" w:hAnsi="GHEA Grapalat" w:cs="Calibri"/>
                <w:lang w:val="es-ES"/>
              </w:rPr>
              <w:t xml:space="preserve"> </w:t>
            </w:r>
            <w:proofErr w:type="spellStart"/>
            <w:r w:rsidRPr="00C032F4">
              <w:rPr>
                <w:rFonts w:ascii="GHEA Grapalat" w:hAnsi="GHEA Grapalat" w:cs="Calibri"/>
              </w:rPr>
              <w:t>տեխնիկական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հսկողության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խորհրդատվական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84396" w:rsidRPr="00C032F4" w:rsidRDefault="00384396" w:rsidP="0038439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84396" w:rsidRPr="00C032F4" w:rsidRDefault="00384396" w:rsidP="0038439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84396" w:rsidRPr="00C032F4" w:rsidRDefault="00384396" w:rsidP="00384396">
            <w:pPr>
              <w:jc w:val="center"/>
              <w:rPr>
                <w:rFonts w:ascii="GHEA Grapalat" w:hAnsi="GHEA Grapalat"/>
                <w:lang w:val="es-ES"/>
              </w:rPr>
            </w:pPr>
          </w:p>
        </w:tc>
      </w:tr>
      <w:tr w:rsidR="00384396" w:rsidRPr="00384396" w14:paraId="4C646EBD"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7C4406" w14:textId="43F9389A" w:rsidR="00384396" w:rsidRPr="00C032F4" w:rsidRDefault="00384396" w:rsidP="00384396">
            <w:pPr>
              <w:jc w:val="center"/>
              <w:rPr>
                <w:rFonts w:ascii="GHEA Grapalat" w:hAnsi="GHEA Grapalat"/>
                <w:b/>
                <w:bCs/>
                <w:sz w:val="18"/>
                <w:lang w:val="es-ES"/>
              </w:rPr>
            </w:pPr>
            <w:r>
              <w:rPr>
                <w:rFonts w:ascii="GHEA Grapalat" w:hAnsi="GHEA Grapalat"/>
                <w:b/>
                <w:bCs/>
                <w:sz w:val="18"/>
                <w:lang w:val="es-ES"/>
              </w:rPr>
              <w:t>2</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644A6807" w14:textId="094C311D" w:rsidR="00384396" w:rsidRPr="00C032F4" w:rsidRDefault="00384396" w:rsidP="00384396">
            <w:pPr>
              <w:jc w:val="both"/>
              <w:rPr>
                <w:rFonts w:ascii="GHEA Grapalat" w:hAnsi="GHEA Grapalat" w:cs="Calibri"/>
                <w:sz w:val="20"/>
                <w:szCs w:val="20"/>
                <w:lang w:val="es-ES"/>
              </w:rPr>
            </w:pPr>
            <w:proofErr w:type="spellStart"/>
            <w:r>
              <w:rPr>
                <w:rFonts w:ascii="GHEA Grapalat" w:hAnsi="GHEA Grapalat" w:cs="Calibri"/>
              </w:rPr>
              <w:t>Երևան</w:t>
            </w:r>
            <w:proofErr w:type="spellEnd"/>
            <w:r w:rsidRPr="00384396">
              <w:rPr>
                <w:rFonts w:ascii="GHEA Grapalat" w:hAnsi="GHEA Grapalat" w:cs="Calibri"/>
                <w:lang w:val="es-ES"/>
              </w:rPr>
              <w:t xml:space="preserve"> </w:t>
            </w:r>
            <w:proofErr w:type="spellStart"/>
            <w:r>
              <w:rPr>
                <w:rFonts w:ascii="GHEA Grapalat" w:hAnsi="GHEA Grapalat" w:cs="Calibri"/>
              </w:rPr>
              <w:t>քաղաքի</w:t>
            </w:r>
            <w:proofErr w:type="spellEnd"/>
            <w:r w:rsidRPr="00384396">
              <w:rPr>
                <w:rFonts w:ascii="GHEA Grapalat" w:hAnsi="GHEA Grapalat" w:cs="Calibri"/>
                <w:lang w:val="es-ES"/>
              </w:rPr>
              <w:t xml:space="preserve"> </w:t>
            </w:r>
            <w:proofErr w:type="spellStart"/>
            <w:r>
              <w:rPr>
                <w:rFonts w:ascii="GHEA Grapalat" w:hAnsi="GHEA Grapalat" w:cs="Calibri"/>
              </w:rPr>
              <w:t>Նար</w:t>
            </w:r>
            <w:proofErr w:type="spellEnd"/>
            <w:r w:rsidRPr="00384396">
              <w:rPr>
                <w:rFonts w:ascii="GHEA Grapalat" w:hAnsi="GHEA Grapalat" w:cs="Calibri"/>
                <w:lang w:val="es-ES"/>
              </w:rPr>
              <w:t>-</w:t>
            </w:r>
            <w:proofErr w:type="spellStart"/>
            <w:r>
              <w:rPr>
                <w:rFonts w:ascii="GHEA Grapalat" w:hAnsi="GHEA Grapalat" w:cs="Calibri"/>
              </w:rPr>
              <w:t>Դոս</w:t>
            </w:r>
            <w:proofErr w:type="spellEnd"/>
            <w:r w:rsidRPr="00384396">
              <w:rPr>
                <w:rFonts w:ascii="GHEA Grapalat" w:hAnsi="GHEA Grapalat" w:cs="Calibri"/>
                <w:lang w:val="es-ES"/>
              </w:rPr>
              <w:t xml:space="preserve"> 4 </w:t>
            </w:r>
            <w:proofErr w:type="spellStart"/>
            <w:r>
              <w:rPr>
                <w:rFonts w:ascii="GHEA Grapalat" w:hAnsi="GHEA Grapalat" w:cs="Calibri"/>
              </w:rPr>
              <w:t>հասցեի</w:t>
            </w:r>
            <w:proofErr w:type="spellEnd"/>
            <w:r w:rsidRPr="00384396">
              <w:rPr>
                <w:rFonts w:ascii="GHEA Grapalat" w:hAnsi="GHEA Grapalat" w:cs="Calibri"/>
                <w:lang w:val="es-ES"/>
              </w:rPr>
              <w:t xml:space="preserve"> </w:t>
            </w:r>
            <w:proofErr w:type="spellStart"/>
            <w:r>
              <w:rPr>
                <w:rFonts w:ascii="GHEA Grapalat" w:hAnsi="GHEA Grapalat" w:cs="Calibri"/>
              </w:rPr>
              <w:t>բակային</w:t>
            </w:r>
            <w:proofErr w:type="spellEnd"/>
            <w:r w:rsidRPr="00384396">
              <w:rPr>
                <w:rFonts w:ascii="GHEA Grapalat" w:hAnsi="GHEA Grapalat" w:cs="Calibri"/>
                <w:lang w:val="es-ES"/>
              </w:rPr>
              <w:t xml:space="preserve"> </w:t>
            </w:r>
            <w:proofErr w:type="spellStart"/>
            <w:r>
              <w:rPr>
                <w:rFonts w:ascii="GHEA Grapalat" w:hAnsi="GHEA Grapalat" w:cs="Calibri"/>
              </w:rPr>
              <w:t>ֆուտբոլի</w:t>
            </w:r>
            <w:proofErr w:type="spellEnd"/>
            <w:r w:rsidRPr="00384396">
              <w:rPr>
                <w:rFonts w:ascii="GHEA Grapalat" w:hAnsi="GHEA Grapalat" w:cs="Calibri"/>
                <w:lang w:val="es-ES"/>
              </w:rPr>
              <w:t xml:space="preserve"> </w:t>
            </w:r>
            <w:proofErr w:type="spellStart"/>
            <w:r>
              <w:rPr>
                <w:rFonts w:ascii="GHEA Grapalat" w:hAnsi="GHEA Grapalat" w:cs="Calibri"/>
              </w:rPr>
              <w:t>դաշտի</w:t>
            </w:r>
            <w:proofErr w:type="spellEnd"/>
            <w:r w:rsidRPr="00384396">
              <w:rPr>
                <w:rFonts w:ascii="GHEA Grapalat" w:hAnsi="GHEA Grapalat" w:cs="Calibri"/>
                <w:lang w:val="es-ES"/>
              </w:rPr>
              <w:t xml:space="preserve"> </w:t>
            </w:r>
            <w:proofErr w:type="spellStart"/>
            <w:r>
              <w:rPr>
                <w:rFonts w:ascii="GHEA Grapalat" w:hAnsi="GHEA Grapalat" w:cs="Calibri"/>
              </w:rPr>
              <w:t>հիմնանորոգման</w:t>
            </w:r>
            <w:proofErr w:type="spellEnd"/>
            <w:r w:rsidRPr="00384396">
              <w:rPr>
                <w:rFonts w:ascii="GHEA Grapalat" w:hAnsi="GHEA Grapalat" w:cs="Calibri"/>
                <w:lang w:val="es-ES"/>
              </w:rPr>
              <w:t xml:space="preserve"> </w:t>
            </w:r>
            <w:proofErr w:type="spellStart"/>
            <w:proofErr w:type="gramStart"/>
            <w:r>
              <w:rPr>
                <w:rFonts w:ascii="GHEA Grapalat" w:hAnsi="GHEA Grapalat" w:cs="Calibri"/>
              </w:rPr>
              <w:t>աշխատանքների</w:t>
            </w:r>
            <w:proofErr w:type="spellEnd"/>
            <w:r w:rsidRPr="00384396">
              <w:rPr>
                <w:rFonts w:ascii="GHEA Grapalat" w:hAnsi="GHEA Grapalat" w:cs="Calibri"/>
                <w:lang w:val="es-ES"/>
              </w:rPr>
              <w:t xml:space="preserve">  </w:t>
            </w:r>
            <w:proofErr w:type="spellStart"/>
            <w:r w:rsidRPr="00C032F4">
              <w:rPr>
                <w:rFonts w:ascii="GHEA Grapalat" w:hAnsi="GHEA Grapalat" w:cs="Calibri"/>
              </w:rPr>
              <w:t>որակի</w:t>
            </w:r>
            <w:proofErr w:type="spellEnd"/>
            <w:proofErr w:type="gramEnd"/>
            <w:r w:rsidRPr="00384396">
              <w:rPr>
                <w:rFonts w:ascii="GHEA Grapalat" w:hAnsi="GHEA Grapalat" w:cs="Calibri"/>
                <w:lang w:val="es-ES"/>
              </w:rPr>
              <w:t xml:space="preserve"> </w:t>
            </w:r>
            <w:proofErr w:type="spellStart"/>
            <w:r w:rsidRPr="00C032F4">
              <w:rPr>
                <w:rFonts w:ascii="GHEA Grapalat" w:hAnsi="GHEA Grapalat" w:cs="Calibri"/>
              </w:rPr>
              <w:t>տեխնիկական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հսկողության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խորհրդատվական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585CA2F" w14:textId="77777777" w:rsidR="00384396" w:rsidRPr="00C032F4" w:rsidRDefault="00384396" w:rsidP="0038439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48AA274B" w14:textId="77777777" w:rsidR="00384396" w:rsidRPr="00C032F4" w:rsidRDefault="00384396" w:rsidP="0038439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42B24741" w14:textId="77777777" w:rsidR="00384396" w:rsidRPr="00C032F4" w:rsidRDefault="00384396" w:rsidP="00384396">
            <w:pPr>
              <w:jc w:val="center"/>
              <w:rPr>
                <w:rFonts w:ascii="GHEA Grapalat" w:hAnsi="GHEA Grapalat"/>
                <w:lang w:val="es-ES"/>
              </w:rPr>
            </w:pPr>
          </w:p>
        </w:tc>
      </w:tr>
      <w:tr w:rsidR="00384396" w:rsidRPr="00384396" w14:paraId="14326C82"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8CE4564" w14:textId="4AFD5405" w:rsidR="00384396" w:rsidRPr="00C032F4" w:rsidRDefault="00384396" w:rsidP="00384396">
            <w:pPr>
              <w:jc w:val="center"/>
              <w:rPr>
                <w:rFonts w:ascii="GHEA Grapalat" w:hAnsi="GHEA Grapalat"/>
                <w:b/>
                <w:bCs/>
                <w:sz w:val="18"/>
                <w:lang w:val="es-ES"/>
              </w:rPr>
            </w:pPr>
            <w:r>
              <w:rPr>
                <w:rFonts w:ascii="GHEA Grapalat" w:hAnsi="GHEA Grapalat"/>
                <w:b/>
                <w:bCs/>
                <w:sz w:val="18"/>
                <w:lang w:val="es-ES"/>
              </w:rPr>
              <w:t>3</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3C48C706" w14:textId="4B04D843" w:rsidR="00384396" w:rsidRPr="00C032F4" w:rsidRDefault="00384396" w:rsidP="00384396">
            <w:pPr>
              <w:jc w:val="both"/>
              <w:rPr>
                <w:rFonts w:ascii="GHEA Grapalat" w:hAnsi="GHEA Grapalat" w:cs="Calibri"/>
                <w:sz w:val="20"/>
                <w:szCs w:val="20"/>
                <w:lang w:val="es-ES"/>
              </w:rPr>
            </w:pPr>
            <w:proofErr w:type="spellStart"/>
            <w:r>
              <w:rPr>
                <w:rFonts w:ascii="GHEA Grapalat" w:hAnsi="GHEA Grapalat" w:cs="Calibri"/>
              </w:rPr>
              <w:t>Երևան</w:t>
            </w:r>
            <w:proofErr w:type="spellEnd"/>
            <w:r w:rsidRPr="00384396">
              <w:rPr>
                <w:rFonts w:ascii="GHEA Grapalat" w:hAnsi="GHEA Grapalat" w:cs="Calibri"/>
                <w:lang w:val="es-ES"/>
              </w:rPr>
              <w:t xml:space="preserve"> </w:t>
            </w:r>
            <w:proofErr w:type="spellStart"/>
            <w:r>
              <w:rPr>
                <w:rFonts w:ascii="GHEA Grapalat" w:hAnsi="GHEA Grapalat" w:cs="Calibri"/>
              </w:rPr>
              <w:t>քաղաքի</w:t>
            </w:r>
            <w:proofErr w:type="spellEnd"/>
            <w:r w:rsidRPr="00384396">
              <w:rPr>
                <w:rFonts w:ascii="GHEA Grapalat" w:hAnsi="GHEA Grapalat" w:cs="Calibri"/>
                <w:lang w:val="es-ES"/>
              </w:rPr>
              <w:t xml:space="preserve"> </w:t>
            </w:r>
            <w:proofErr w:type="spellStart"/>
            <w:r>
              <w:rPr>
                <w:rFonts w:ascii="GHEA Grapalat" w:hAnsi="GHEA Grapalat" w:cs="Calibri"/>
              </w:rPr>
              <w:t>Տիգրան</w:t>
            </w:r>
            <w:proofErr w:type="spellEnd"/>
            <w:r w:rsidRPr="00384396">
              <w:rPr>
                <w:rFonts w:ascii="GHEA Grapalat" w:hAnsi="GHEA Grapalat" w:cs="Calibri"/>
                <w:lang w:val="es-ES"/>
              </w:rPr>
              <w:t xml:space="preserve"> </w:t>
            </w:r>
            <w:proofErr w:type="spellStart"/>
            <w:r>
              <w:rPr>
                <w:rFonts w:ascii="GHEA Grapalat" w:hAnsi="GHEA Grapalat" w:cs="Calibri"/>
              </w:rPr>
              <w:t>Մեծ</w:t>
            </w:r>
            <w:proofErr w:type="spellEnd"/>
            <w:r w:rsidRPr="00384396">
              <w:rPr>
                <w:rFonts w:ascii="GHEA Grapalat" w:hAnsi="GHEA Grapalat" w:cs="Calibri"/>
                <w:lang w:val="es-ES"/>
              </w:rPr>
              <w:t xml:space="preserve"> 28 </w:t>
            </w:r>
            <w:proofErr w:type="spellStart"/>
            <w:r>
              <w:rPr>
                <w:rFonts w:ascii="GHEA Grapalat" w:hAnsi="GHEA Grapalat" w:cs="Calibri"/>
              </w:rPr>
              <w:t>հասցեի</w:t>
            </w:r>
            <w:proofErr w:type="spellEnd"/>
            <w:r w:rsidRPr="00384396">
              <w:rPr>
                <w:rFonts w:ascii="GHEA Grapalat" w:hAnsi="GHEA Grapalat" w:cs="Calibri"/>
                <w:lang w:val="es-ES"/>
              </w:rPr>
              <w:t xml:space="preserve"> </w:t>
            </w:r>
            <w:proofErr w:type="spellStart"/>
            <w:r>
              <w:rPr>
                <w:rFonts w:ascii="GHEA Grapalat" w:hAnsi="GHEA Grapalat" w:cs="Calibri"/>
              </w:rPr>
              <w:t>բակային</w:t>
            </w:r>
            <w:proofErr w:type="spellEnd"/>
            <w:r w:rsidRPr="00384396">
              <w:rPr>
                <w:rFonts w:ascii="GHEA Grapalat" w:hAnsi="GHEA Grapalat" w:cs="Calibri"/>
                <w:lang w:val="es-ES"/>
              </w:rPr>
              <w:t xml:space="preserve"> </w:t>
            </w:r>
            <w:proofErr w:type="spellStart"/>
            <w:r>
              <w:rPr>
                <w:rFonts w:ascii="GHEA Grapalat" w:hAnsi="GHEA Grapalat" w:cs="Calibri"/>
              </w:rPr>
              <w:t>ֆուտբոլի</w:t>
            </w:r>
            <w:proofErr w:type="spellEnd"/>
            <w:r w:rsidRPr="00384396">
              <w:rPr>
                <w:rFonts w:ascii="GHEA Grapalat" w:hAnsi="GHEA Grapalat" w:cs="Calibri"/>
                <w:lang w:val="es-ES"/>
              </w:rPr>
              <w:t xml:space="preserve"> </w:t>
            </w:r>
            <w:proofErr w:type="spellStart"/>
            <w:r>
              <w:rPr>
                <w:rFonts w:ascii="GHEA Grapalat" w:hAnsi="GHEA Grapalat" w:cs="Calibri"/>
              </w:rPr>
              <w:t>դաշտի</w:t>
            </w:r>
            <w:proofErr w:type="spellEnd"/>
            <w:r w:rsidRPr="00384396">
              <w:rPr>
                <w:rFonts w:ascii="GHEA Grapalat" w:hAnsi="GHEA Grapalat" w:cs="Calibri"/>
                <w:lang w:val="es-ES"/>
              </w:rPr>
              <w:t xml:space="preserve"> </w:t>
            </w:r>
            <w:proofErr w:type="spellStart"/>
            <w:r>
              <w:rPr>
                <w:rFonts w:ascii="GHEA Grapalat" w:hAnsi="GHEA Grapalat" w:cs="Calibri"/>
              </w:rPr>
              <w:t>հիմնանորոգման</w:t>
            </w:r>
            <w:proofErr w:type="spellEnd"/>
            <w:r w:rsidRPr="00384396">
              <w:rPr>
                <w:rFonts w:ascii="GHEA Grapalat" w:hAnsi="GHEA Grapalat" w:cs="Calibri"/>
                <w:lang w:val="es-ES"/>
              </w:rPr>
              <w:t xml:space="preserve"> </w:t>
            </w:r>
            <w:proofErr w:type="spellStart"/>
            <w:proofErr w:type="gramStart"/>
            <w:r>
              <w:rPr>
                <w:rFonts w:ascii="GHEA Grapalat" w:hAnsi="GHEA Grapalat" w:cs="Calibri"/>
              </w:rPr>
              <w:t>աշխատանքների</w:t>
            </w:r>
            <w:proofErr w:type="spellEnd"/>
            <w:r w:rsidRPr="00384396">
              <w:rPr>
                <w:rFonts w:ascii="GHEA Grapalat" w:hAnsi="GHEA Grapalat" w:cs="Calibri"/>
                <w:lang w:val="es-ES"/>
              </w:rPr>
              <w:t xml:space="preserve">  </w:t>
            </w:r>
            <w:proofErr w:type="spellStart"/>
            <w:r w:rsidRPr="00C032F4">
              <w:rPr>
                <w:rFonts w:ascii="GHEA Grapalat" w:hAnsi="GHEA Grapalat" w:cs="Calibri"/>
              </w:rPr>
              <w:t>որակի</w:t>
            </w:r>
            <w:proofErr w:type="spellEnd"/>
            <w:proofErr w:type="gramEnd"/>
            <w:r w:rsidRPr="00384396">
              <w:rPr>
                <w:rFonts w:ascii="GHEA Grapalat" w:hAnsi="GHEA Grapalat" w:cs="Calibri"/>
                <w:lang w:val="es-ES"/>
              </w:rPr>
              <w:t xml:space="preserve"> </w:t>
            </w:r>
            <w:proofErr w:type="spellStart"/>
            <w:r w:rsidRPr="00C032F4">
              <w:rPr>
                <w:rFonts w:ascii="GHEA Grapalat" w:hAnsi="GHEA Grapalat" w:cs="Calibri"/>
              </w:rPr>
              <w:t>տեխնիկական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հսկողության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խորհրդատվական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4F0805C6" w14:textId="77777777" w:rsidR="00384396" w:rsidRPr="00C032F4" w:rsidRDefault="00384396" w:rsidP="0038439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1D2598C" w14:textId="77777777" w:rsidR="00384396" w:rsidRPr="00C032F4" w:rsidRDefault="00384396" w:rsidP="0038439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7DC1F073" w14:textId="77777777" w:rsidR="00384396" w:rsidRPr="00C032F4" w:rsidRDefault="00384396" w:rsidP="00384396">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6ED8DBEC"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384396">
        <w:rPr>
          <w:rFonts w:ascii="GHEA Grapalat" w:hAnsi="GHEA Grapalat"/>
          <w:b/>
          <w:lang w:val="hy-AM"/>
        </w:rPr>
        <w:t>ԵՔ-ԳՀԽԾՁԲ-25/37</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3" w:history="1">
        <w:r w:rsidR="00B72F86" w:rsidRPr="00C032F4">
          <w:rPr>
            <w:rStyle w:val="Hyperlink"/>
            <w:rFonts w:ascii="GHEA Grapalat" w:hAnsi="GHEA Grapalat"/>
            <w:sz w:val="20"/>
            <w:szCs w:val="20"/>
            <w:lang w:val="hy-AM"/>
          </w:rPr>
          <w:t>viktorya.ghazaryan@yerevan.am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2F1F14F9"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384396">
        <w:rPr>
          <w:rFonts w:ascii="GHEA Grapalat" w:hAnsi="GHEA Grapalat" w:cs="Sylfaen"/>
          <w:b/>
          <w:sz w:val="20"/>
          <w:szCs w:val="20"/>
          <w:lang w:val="hy-AM"/>
        </w:rPr>
        <w:t>ԵՔ-ԳՀԽԾՁԲ-25/37</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48C9ED09"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384396">
        <w:rPr>
          <w:rFonts w:ascii="GHEA Grapalat" w:hAnsi="GHEA Grapalat" w:cs="GHEA Grapalat"/>
          <w:sz w:val="20"/>
          <w:szCs w:val="20"/>
          <w:lang w:val="pt-BR"/>
        </w:rPr>
        <w:t>ԵՔ-ԳՀԽԾՁԲ-25/37</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proofErr w:type="gramStart"/>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proofErr w:type="gram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7" w:name="_Hlk200718325"/>
            <w:r w:rsidRPr="00C032F4">
              <w:rPr>
                <w:rFonts w:ascii="GHEA Grapalat" w:hAnsi="GHEA Grapalat" w:cs="Sylfaen"/>
                <w:b/>
                <w:sz w:val="20"/>
                <w:szCs w:val="20"/>
                <w:lang w:val="hy-AM"/>
              </w:rPr>
              <w:t>Երևանի</w:t>
            </w:r>
            <w:proofErr w:type="gramEnd"/>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7"/>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proofErr w:type="gramEnd"/>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w:t>
            </w:r>
            <w:proofErr w:type="gramEnd"/>
            <w:r w:rsidRPr="00C032F4">
              <w:rPr>
                <w:rFonts w:ascii="GHEA Grapalat" w:hAnsi="GHEA Grapalat" w:cs="Sylfaen"/>
                <w:sz w:val="20"/>
                <w:szCs w:val="20"/>
                <w:lang w:val="hy-AM"/>
              </w:rPr>
              <w:t xml:space="preserve">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w:t>
            </w:r>
            <w:proofErr w:type="gramEnd"/>
            <w:r w:rsidRPr="00C032F4">
              <w:rPr>
                <w:rFonts w:ascii="GHEA Grapalat" w:hAnsi="GHEA Grapalat" w:cs="Sylfaen"/>
                <w:b/>
                <w:sz w:val="20"/>
                <w:szCs w:val="20"/>
                <w:lang w:val="hy-AM"/>
              </w:rPr>
              <w:t xml:space="preserve">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հշ</w:t>
            </w:r>
            <w:r w:rsidRPr="00C032F4">
              <w:rPr>
                <w:rFonts w:ascii="GHEA Grapalat" w:hAnsi="GHEA Grapalat" w:cs="Arial"/>
                <w:sz w:val="20"/>
                <w:szCs w:val="20"/>
              </w:rPr>
              <w:t>.N</w:t>
            </w:r>
            <w:proofErr w:type="spellEnd"/>
            <w:proofErr w:type="gram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roofErr w:type="gramEnd"/>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Ակցեպտավորված գումարը</w:t>
            </w:r>
            <w:proofErr w:type="gramStart"/>
            <w:r w:rsidRPr="00C032F4">
              <w:rPr>
                <w:rFonts w:ascii="GHEA Grapalat" w:hAnsi="GHEA Grapalat" w:cs="Sylfaen"/>
                <w:sz w:val="20"/>
                <w:szCs w:val="20"/>
                <w:lang w:val="hy-AM"/>
              </w:rPr>
              <w:t xml:space="preserve">՝ </w:t>
            </w:r>
            <w:r w:rsidRPr="00C032F4">
              <w:rPr>
                <w:rFonts w:ascii="GHEA Grapalat" w:hAnsi="GHEA Grapalat" w:cs="Sylfaen"/>
                <w:sz w:val="20"/>
                <w:szCs w:val="20"/>
              </w:rPr>
              <w:t xml:space="preserve"> (</w:t>
            </w:r>
            <w:proofErr w:type="spellStart"/>
            <w:proofErr w:type="gramEnd"/>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proofErr w:type="gramEnd"/>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roofErr w:type="gramEnd"/>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proofErr w:type="gramEnd"/>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1874FE2A"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proofErr w:type="gramStart"/>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proofErr w:type="gramEnd"/>
            <w:r w:rsidRPr="00C032F4">
              <w:rPr>
                <w:rFonts w:ascii="GHEA Grapalat" w:hAnsi="GHEA Grapalat" w:cs="Arial"/>
                <w:sz w:val="20"/>
                <w:szCs w:val="20"/>
                <w:lang w:val="hy-AM"/>
              </w:rPr>
              <w:t xml:space="preserve"> որի հիման վրա կատարվում </w:t>
            </w:r>
            <w:proofErr w:type="gramStart"/>
            <w:r w:rsidRPr="00C032F4">
              <w:rPr>
                <w:rFonts w:ascii="GHEA Grapalat" w:hAnsi="GHEA Grapalat" w:cs="Arial"/>
                <w:sz w:val="20"/>
                <w:szCs w:val="20"/>
                <w:lang w:val="hy-AM"/>
              </w:rPr>
              <w:t>է  գանձումը</w:t>
            </w:r>
            <w:proofErr w:type="gramEnd"/>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384396">
              <w:rPr>
                <w:rFonts w:ascii="GHEA Grapalat" w:hAnsi="GHEA Grapalat" w:cs="GHEA Grapalat"/>
                <w:b/>
                <w:sz w:val="20"/>
                <w:szCs w:val="20"/>
                <w:u w:val="single"/>
                <w:lang w:val="pt-BR"/>
              </w:rPr>
              <w:t>ԵՔ-ԳՀԽԾՁԲ-25/37</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proofErr w:type="gramStart"/>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proofErr w:type="gram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proofErr w:type="gram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384396"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384396"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proofErr w:type="gram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384396"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384396"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384396"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w:t>
            </w:r>
            <w:proofErr w:type="gramEnd"/>
            <w:r w:rsidRPr="00C032F4">
              <w:rPr>
                <w:rFonts w:ascii="GHEA Grapalat" w:hAnsi="GHEA Grapalat"/>
                <w:sz w:val="20"/>
                <w:szCs w:val="20"/>
                <w:lang w:val="hy-AM"/>
              </w:rPr>
              <w:t xml:space="preserve">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5B8BAAC8"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384396">
        <w:rPr>
          <w:rFonts w:ascii="GHEA Grapalat" w:hAnsi="GHEA Grapalat" w:cs="Sylfaen"/>
          <w:b/>
          <w:lang w:val="hy-AM"/>
        </w:rPr>
        <w:t>ԵՔ-ԳՀԽԾՁԲ-25/37</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6BF8DB"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21F5" w:rsidRPr="00C032F4">
        <w:rPr>
          <w:rFonts w:ascii="GHEA Grapalat" w:hAnsi="GHEA Grapalat" w:cs="Sylfaen"/>
          <w:b/>
          <w:bCs/>
          <w:sz w:val="20"/>
          <w:szCs w:val="20"/>
          <w:u w:val="single"/>
          <w:lang w:val="hy-AM"/>
        </w:rPr>
        <w:t>20</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6"/>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8BE0626"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C032F4">
        <w:rPr>
          <w:rFonts w:ascii="GHEA Grapalat" w:hAnsi="GHEA Grapalat" w:cs="Sylfaen"/>
          <w:b/>
          <w:bCs/>
          <w:sz w:val="20"/>
          <w:lang w:val="hy-AM"/>
        </w:rPr>
        <w:t xml:space="preserve"> </w:t>
      </w:r>
      <w:r w:rsidR="00257EEB">
        <w:rPr>
          <w:rFonts w:ascii="GHEA Grapalat" w:hAnsi="GHEA Grapalat" w:cs="Sylfaen"/>
          <w:b/>
          <w:bCs/>
          <w:sz w:val="20"/>
          <w:lang w:val="hy-AM"/>
        </w:rPr>
        <w:t xml:space="preserve">0.5 </w:t>
      </w:r>
      <w:r w:rsidRPr="00C032F4">
        <w:rPr>
          <w:rFonts w:ascii="GHEA Grapalat" w:hAnsi="GHEA Grapalat" w:cs="Sylfaen"/>
          <w:b/>
          <w:bCs/>
          <w:sz w:val="20"/>
          <w:lang w:val="hy-AM"/>
        </w:rPr>
        <w:t>(</w:t>
      </w:r>
      <w:r w:rsidR="00257EEB" w:rsidRPr="00C032F4">
        <w:rPr>
          <w:rFonts w:ascii="GHEA Grapalat" w:hAnsi="GHEA Grapalat" w:cs="Sylfaen"/>
          <w:sz w:val="20"/>
          <w:lang w:val="hy-AM"/>
        </w:rPr>
        <w:t>զրո ամբողջ հինգ</w:t>
      </w:r>
      <w:r w:rsidR="00257EEB">
        <w:rPr>
          <w:rFonts w:ascii="GHEA Grapalat" w:hAnsi="GHEA Grapalat" w:cs="Sylfaen"/>
          <w:sz w:val="20"/>
          <w:lang w:val="hy-AM"/>
        </w:rPr>
        <w:t xml:space="preserve"> տասնորդական</w:t>
      </w:r>
      <w:r w:rsidRPr="00C032F4">
        <w:rPr>
          <w:rFonts w:ascii="GHEA Grapalat" w:hAnsi="GHEA Grapalat" w:cs="Sylfaen"/>
          <w:b/>
          <w:bCs/>
          <w:sz w:val="20"/>
          <w:lang w:val="hy-AM"/>
        </w:rPr>
        <w:t>)</w:t>
      </w:r>
      <w:r w:rsidRPr="00C032F4">
        <w:rPr>
          <w:rFonts w:ascii="GHEA Grapalat" w:hAnsi="GHEA Grapalat" w:cs="Sylfaen"/>
          <w:sz w:val="20"/>
          <w:lang w:val="hy-AM"/>
        </w:rPr>
        <w:t xml:space="preserve"> տոկոսի չափով:</w:t>
      </w:r>
      <w:r w:rsidR="00C25873" w:rsidRPr="00C032F4">
        <w:rPr>
          <w:rStyle w:val="FootnoteReference"/>
          <w:rFonts w:ascii="GHEA Grapalat" w:hAnsi="GHEA Grapalat" w:cs="Sylfaen"/>
          <w:sz w:val="20"/>
          <w:lang w:val="hy-AM"/>
        </w:rPr>
        <w:footnoteReference w:id="7"/>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F1F19C7"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C032F4">
        <w:rPr>
          <w:rFonts w:ascii="GHEA Grapalat" w:hAnsi="GHEA Grapalat" w:cs="Sylfaen"/>
          <w:sz w:val="20"/>
          <w:lang w:val="hy-AM"/>
        </w:rPr>
        <w:t xml:space="preserve">0,05 (զրո ամբողջ հինգ հարյուրերորդական) </w:t>
      </w:r>
      <w:r w:rsidR="00AC12AD" w:rsidRPr="00C032F4">
        <w:rPr>
          <w:rFonts w:ascii="GHEA Grapalat" w:hAnsi="GHEA Grapalat" w:cs="Sylfaen"/>
          <w:sz w:val="20"/>
          <w:lang w:val="hy-AM"/>
        </w:rPr>
        <w:t>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lastRenderedPageBreak/>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C032F4">
          <w:footnoteReference w:id="8"/>
        </w:r>
      </w:del>
      <w:ins w:id="21" w:author="Narek Muradyan" w:date="2025-08-13T09:55:00Z" w16du:dateUtc="2025-08-13T05:55:00Z">
        <w:r w:rsidRPr="00C032F4">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C032F4">
          <w:rPr>
            <w:rFonts w:ascii="GHEA Grapalat" w:hAnsi="GHEA Grapalat"/>
            <w:sz w:val="20"/>
            <w:lang w:val="pt-BR"/>
          </w:rPr>
          <w:t>:</w:t>
        </w:r>
        <w:r w:rsidRPr="00C032F4">
          <w:footnoteReference w:id="9"/>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10"/>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C032F4">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5C3B6083"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C032F4">
        <w:rPr>
          <w:rFonts w:ascii="GHEA Grapalat" w:hAnsi="GHEA Grapalat"/>
          <w:b/>
          <w:bCs/>
          <w:color w:val="EE0000"/>
          <w:sz w:val="28"/>
          <w:szCs w:val="28"/>
          <w:lang w:val="hy-AM" w:eastAsia="ru-RU"/>
        </w:rPr>
        <w:t>1</w:t>
      </w:r>
      <w:r w:rsidR="006D67EF" w:rsidRPr="00C032F4">
        <w:rPr>
          <w:rFonts w:ascii="GHEA Grapalat" w:hAnsi="GHEA Grapalat"/>
          <w:b/>
          <w:bCs/>
          <w:color w:val="EE0000"/>
          <w:sz w:val="28"/>
          <w:szCs w:val="28"/>
          <w:lang w:val="hy-AM" w:eastAsia="ru-RU"/>
        </w:rPr>
        <w:t>0</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1"/>
      </w:r>
    </w:p>
    <w:p w14:paraId="1FD22693" w14:textId="1CD27070"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 xml:space="preserve">Երևան քաղաքի </w:t>
      </w:r>
      <w:r w:rsidR="00257EEB">
        <w:rPr>
          <w:rFonts w:ascii="GHEA Grapalat" w:hAnsi="GHEA Grapalat" w:cs="Sylfaen"/>
          <w:b/>
          <w:bCs/>
          <w:i/>
          <w:iCs/>
          <w:sz w:val="22"/>
          <w:szCs w:val="22"/>
          <w:lang w:val="hy-AM"/>
        </w:rPr>
        <w:t>Կենտրոն</w:t>
      </w:r>
      <w:r w:rsidR="00257EEB" w:rsidRPr="00614033">
        <w:rPr>
          <w:rFonts w:ascii="GHEA Grapalat" w:hAnsi="GHEA Grapalat" w:cs="Sylfaen"/>
          <w:b/>
          <w:sz w:val="20"/>
          <w:lang w:val="hy-AM"/>
        </w:rPr>
        <w:t xml:space="preserve"> վարչական շրջանի ղեկավարի աշխատակազմը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33D96BA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              2025  թ. կնքված </w:t>
      </w:r>
    </w:p>
    <w:p w14:paraId="5307A71E" w14:textId="2A8B60B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384396">
        <w:rPr>
          <w:rFonts w:ascii="GHEA Grapalat" w:hAnsi="GHEA Grapalat"/>
          <w:i/>
          <w:sz w:val="18"/>
          <w:lang w:val="hy-AM"/>
        </w:rPr>
        <w:t>ԵՔ-ԳՀԽԾՁԲ-25/37</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4240074D" w14:textId="5EA90AC5" w:rsidR="007413BC" w:rsidRPr="00C032F4" w:rsidRDefault="00384396" w:rsidP="00513CB2">
      <w:pPr>
        <w:jc w:val="center"/>
        <w:rPr>
          <w:rFonts w:ascii="GHEA Grapalat" w:hAnsi="GHEA Grapalat"/>
          <w:sz w:val="20"/>
          <w:lang w:val="hy-AM"/>
        </w:rPr>
      </w:pPr>
      <w:r>
        <w:rPr>
          <w:rFonts w:ascii="GHEA Grapalat" w:hAnsi="GHEA Grapalat" w:cs="Sylfaen"/>
          <w:b/>
          <w:i/>
          <w:lang w:val="hy-AM"/>
        </w:rPr>
        <w:t xml:space="preserve">Երևան քաղաքի Ագաթանգեղոս 7, Նար-Դոս 4 և Տիգրան Մեծ 28 հասցեների բակային ֆուտբոլի դաշտի հիմնանորոգման աշխատանքների </w:t>
      </w:r>
      <w:r w:rsidR="005C0871" w:rsidRPr="00C032F4">
        <w:rPr>
          <w:rFonts w:ascii="GHEA Grapalat" w:hAnsi="GHEA Grapalat" w:cs="Sylfaen"/>
          <w:b/>
          <w:i/>
          <w:lang w:val="hy-AM"/>
        </w:rPr>
        <w:t xml:space="preserve"> </w:t>
      </w:r>
      <w:r w:rsidR="007413BC" w:rsidRPr="00C032F4">
        <w:rPr>
          <w:rFonts w:ascii="GHEA Grapalat" w:hAnsi="GHEA Grapalat" w:cs="Sylfaen"/>
          <w:b/>
          <w:lang w:val="hy-AM"/>
        </w:rPr>
        <w:t xml:space="preserve"> որակի տեխնիկական հսկողության խորհրդատվական ծառայություններ</w:t>
      </w:r>
    </w:p>
    <w:p w14:paraId="6E1CFB31" w14:textId="77777777" w:rsidR="00513CB2" w:rsidRPr="00C032F4" w:rsidRDefault="00513CB2" w:rsidP="00513CB2">
      <w:pPr>
        <w:jc w:val="center"/>
        <w:rPr>
          <w:rFonts w:ascii="GHEA Grapalat" w:hAnsi="GHEA Grapalat"/>
          <w:b/>
          <w:sz w:val="20"/>
          <w:lang w:val="hy-AM"/>
        </w:rPr>
      </w:pPr>
      <w:r w:rsidRPr="00C032F4">
        <w:rPr>
          <w:rFonts w:ascii="GHEA Grapalat" w:hAnsi="GHEA Grapalat"/>
          <w:b/>
          <w:sz w:val="20"/>
          <w:lang w:val="hy-AM"/>
        </w:rPr>
        <w:t xml:space="preserve"> </w:t>
      </w:r>
    </w:p>
    <w:p w14:paraId="68DD8B6C" w14:textId="77777777" w:rsidR="00513CB2" w:rsidRPr="00C032F4" w:rsidRDefault="00513CB2" w:rsidP="00513CB2">
      <w:pPr>
        <w:jc w:val="right"/>
        <w:rPr>
          <w:rFonts w:ascii="GHEA Grapalat" w:hAnsi="GHEA Grapalat"/>
          <w:sz w:val="20"/>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22698C">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62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31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քանակը</w:t>
            </w:r>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2210C0">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620" w:type="dxa"/>
            <w:vMerge/>
            <w:vAlign w:val="center"/>
          </w:tcPr>
          <w:p w14:paraId="65C64D96" w14:textId="77777777" w:rsidR="00513CB2" w:rsidRPr="00C032F4" w:rsidRDefault="00513CB2" w:rsidP="00464B9F">
            <w:pPr>
              <w:jc w:val="center"/>
              <w:rPr>
                <w:rFonts w:ascii="GHEA Grapalat" w:hAnsi="GHEA Grapalat"/>
                <w:sz w:val="18"/>
              </w:rPr>
            </w:pPr>
          </w:p>
        </w:tc>
        <w:tc>
          <w:tcPr>
            <w:tcW w:w="531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8D16AA" w:rsidRPr="00384396" w14:paraId="42BDB399" w14:textId="77777777" w:rsidTr="00975893">
        <w:trPr>
          <w:trHeight w:val="246"/>
        </w:trPr>
        <w:tc>
          <w:tcPr>
            <w:tcW w:w="607" w:type="dxa"/>
            <w:vAlign w:val="center"/>
          </w:tcPr>
          <w:p w14:paraId="3D3A7B60" w14:textId="17DDC606" w:rsidR="008D16AA" w:rsidRPr="00C032F4" w:rsidRDefault="008D16AA" w:rsidP="008D16AA">
            <w:pPr>
              <w:jc w:val="center"/>
              <w:rPr>
                <w:rFonts w:ascii="GHEA Grapalat" w:hAnsi="GHEA Grapalat"/>
                <w:sz w:val="20"/>
                <w:lang w:val="hy-AM"/>
              </w:rPr>
            </w:pPr>
            <w:r w:rsidRPr="00C032F4">
              <w:rPr>
                <w:rFonts w:ascii="GHEA Grapalat" w:hAnsi="GHEA Grapalat" w:cs="Calibri"/>
                <w:sz w:val="20"/>
                <w:szCs w:val="20"/>
              </w:rPr>
              <w:t>1</w:t>
            </w:r>
          </w:p>
        </w:tc>
        <w:tc>
          <w:tcPr>
            <w:tcW w:w="1620" w:type="dxa"/>
            <w:vAlign w:val="center"/>
          </w:tcPr>
          <w:p w14:paraId="079BEF77" w14:textId="0C6C609F" w:rsidR="008D16AA" w:rsidRPr="00C032F4" w:rsidRDefault="008D16AA" w:rsidP="008D16AA">
            <w:pPr>
              <w:jc w:val="center"/>
              <w:rPr>
                <w:rFonts w:ascii="GHEA Grapalat" w:hAnsi="GHEA Grapalat"/>
                <w:bCs/>
                <w:sz w:val="20"/>
                <w:lang w:val="hy-AM"/>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3</w:t>
            </w:r>
          </w:p>
        </w:tc>
        <w:tc>
          <w:tcPr>
            <w:tcW w:w="5310" w:type="dxa"/>
            <w:vMerge w:val="restart"/>
            <w:tcBorders>
              <w:top w:val="single" w:sz="4" w:space="0" w:color="auto"/>
              <w:left w:val="single" w:sz="4" w:space="0" w:color="auto"/>
              <w:right w:val="single" w:sz="4" w:space="0" w:color="auto"/>
            </w:tcBorders>
          </w:tcPr>
          <w:p w14:paraId="51C2BA67" w14:textId="77777777" w:rsidR="008D16AA" w:rsidRDefault="008D16AA" w:rsidP="008D16AA">
            <w:pPr>
              <w:ind w:right="180"/>
              <w:jc w:val="both"/>
              <w:rPr>
                <w:rFonts w:ascii="GHEA Grapalat" w:hAnsi="GHEA Grapalat" w:cs="Sylfaen"/>
                <w:b/>
                <w:sz w:val="22"/>
                <w:szCs w:val="22"/>
                <w:lang w:val="hy-AM"/>
              </w:rPr>
            </w:pPr>
            <w:r>
              <w:rPr>
                <w:rFonts w:ascii="GHEA Grapalat" w:hAnsi="GHEA Grapalat" w:cs="Sylfaen"/>
                <w:b/>
                <w:lang w:val="hy-AM" w:eastAsia="ru-RU"/>
              </w:rPr>
              <w:t xml:space="preserve">Կենտրոն վարչական շրջանի Ագաթանգեղոս 7, Նար-Դոս 4, և Տիգրան Մեծ 28 հասցեների բակային ֆուտբոլի դաշտի հիմնանորոգման </w:t>
            </w:r>
            <w:r>
              <w:rPr>
                <w:rFonts w:ascii="GHEA Grapalat" w:eastAsia="Calibri" w:hAnsi="GHEA Grapalat"/>
                <w:b/>
                <w:lang w:val="hy-AM"/>
              </w:rPr>
              <w:t>աշխատանքների</w:t>
            </w:r>
            <w:r>
              <w:rPr>
                <w:rFonts w:ascii="GHEA Grapalat" w:hAnsi="GHEA Grapalat" w:cs="Sylfaen"/>
                <w:b/>
                <w:lang w:val="hy-AM"/>
              </w:rPr>
              <w:t xml:space="preserve"> որակի տեխնիկական հսկողության խորհրդատվական ծառայություններ</w:t>
            </w:r>
          </w:p>
          <w:p w14:paraId="3675E047" w14:textId="77777777" w:rsidR="008D16AA" w:rsidRDefault="008D16AA" w:rsidP="008D16AA">
            <w:pPr>
              <w:ind w:right="180"/>
              <w:jc w:val="both"/>
              <w:rPr>
                <w:rFonts w:ascii="GHEA Grapalat" w:hAnsi="GHEA Grapalat" w:cs="Sylfaen"/>
                <w:b/>
                <w:sz w:val="20"/>
                <w:szCs w:val="20"/>
                <w:lang w:val="hy-AM"/>
              </w:rPr>
            </w:pPr>
            <w:r>
              <w:rPr>
                <w:rFonts w:ascii="GHEA Grapalat" w:hAnsi="GHEA Grapalat" w:cs="Sylfaen"/>
                <w:b/>
                <w:sz w:val="20"/>
                <w:szCs w:val="20"/>
                <w:lang w:val="hy-AM"/>
              </w:rPr>
              <w:t xml:space="preserve"> </w:t>
            </w:r>
          </w:p>
          <w:p w14:paraId="6329DBFB" w14:textId="77777777" w:rsidR="008D16AA" w:rsidRDefault="008D16AA" w:rsidP="008D16AA">
            <w:pPr>
              <w:ind w:right="180"/>
              <w:jc w:val="both"/>
              <w:rPr>
                <w:rFonts w:ascii="GHEA Grapalat" w:hAnsi="GHEA Grapalat"/>
                <w:b/>
                <w:iCs/>
                <w:sz w:val="20"/>
                <w:szCs w:val="20"/>
                <w:lang w:val="hy-AM"/>
              </w:rPr>
            </w:pPr>
            <w:r>
              <w:rPr>
                <w:rFonts w:ascii="GHEA Grapalat" w:hAnsi="GHEA Grapalat"/>
                <w:b/>
                <w:iCs/>
                <w:sz w:val="20"/>
                <w:szCs w:val="20"/>
                <w:lang w:val="hy-AM"/>
              </w:rPr>
              <w:t>Ծառայության մատուցման ընդհանուր պահանջներ</w:t>
            </w:r>
          </w:p>
          <w:p w14:paraId="57E9245E"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xml:space="preserve">1. Տեխնիկական հսկողությունը պետք է իրականացվի պատվիրատուի կողմից տրամադրվող </w:t>
            </w:r>
            <w:r>
              <w:rPr>
                <w:rFonts w:ascii="GHEA Grapalat" w:hAnsi="GHEA Grapalat"/>
                <w:iCs/>
                <w:sz w:val="20"/>
                <w:szCs w:val="20"/>
                <w:lang w:val="hy-AM"/>
              </w:rPr>
              <w:lastRenderedPageBreak/>
              <w:t>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2625117A"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71C3B4D"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3. Տեխնիկական հսկողություն իրականացնողի հիմնական պարտականություններն են՝</w:t>
            </w:r>
          </w:p>
          <w:p w14:paraId="111BEBD7"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77335C1D"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0861A98B"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5B1E747"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ստուգել և հաստատել աշխատանքային և կատարողական փաստաթղթերը՝ նախապատրաստված Կապալառուի կողմից,</w:t>
            </w:r>
          </w:p>
          <w:p w14:paraId="350267F5"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85B01B0"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lastRenderedPageBreak/>
              <w:t>• վերահսկել և գնահատել շինաշխատանքների գործընթացը, որպեսզի ապահովվի շինաշխատանքների ավարտը՝ համաձայն պայմանագրի մեջ նշված ժամանակացույցի,</w:t>
            </w:r>
          </w:p>
          <w:p w14:paraId="165C950E"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Pr>
                <w:sz w:val="20"/>
                <w:szCs w:val="20"/>
                <w:lang w:val="hy-AM"/>
              </w:rPr>
              <w:t xml:space="preserve"> </w:t>
            </w:r>
            <w:r>
              <w:rPr>
                <w:rFonts w:ascii="GHEA Grapalat" w:hAnsi="GHEA Grapalat"/>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78CF04F0"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38FD56A3"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9F170F9"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E87DE6A"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կատարել աշխատանքների ծավալների չափագրումներ և մասնակցել կատարողական փաստաթղթերի կազմմանը և հաստատմանը,</w:t>
            </w:r>
          </w:p>
          <w:p w14:paraId="6D6C802A"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67DCE9B"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lastRenderedPageBreak/>
              <w:t>• Պատվիրատուի ցուցումով չափագրել կատարման ենթակա աշխատանքները:</w:t>
            </w:r>
          </w:p>
          <w:p w14:paraId="536BFA2E"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7069A9E0"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Հաշվետվության ներկայացման պահանջներ</w:t>
            </w:r>
          </w:p>
          <w:p w14:paraId="20A6D72F"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B99F3A0"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C241AE4"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30286788" w14:textId="77777777" w:rsidR="008D16AA" w:rsidRDefault="008D16AA" w:rsidP="008D16AA">
            <w:pPr>
              <w:ind w:right="180"/>
              <w:jc w:val="both"/>
              <w:rPr>
                <w:rFonts w:ascii="GHEA Grapalat" w:hAnsi="GHEA Grapalat"/>
                <w:iCs/>
                <w:sz w:val="20"/>
                <w:szCs w:val="20"/>
                <w:lang w:val="hy-AM"/>
              </w:rPr>
            </w:pPr>
            <w:r>
              <w:rPr>
                <w:rFonts w:ascii="GHEA Grapalat" w:hAnsi="GHEA Grapalat"/>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623B6A38" w:rsidR="008D16AA" w:rsidRPr="00C032F4" w:rsidRDefault="008D16AA" w:rsidP="008D16AA">
            <w:pPr>
              <w:jc w:val="both"/>
              <w:rPr>
                <w:rFonts w:ascii="GHEA Grapalat" w:hAnsi="GHEA Grapalat"/>
                <w:sz w:val="18"/>
                <w:szCs w:val="18"/>
                <w:lang w:val="hy-AM"/>
              </w:rPr>
            </w:pPr>
            <w:r>
              <w:rPr>
                <w:rFonts w:ascii="GHEA Grapalat" w:hAnsi="GHEA Grapalat"/>
                <w:iCs/>
                <w:sz w:val="20"/>
                <w:szCs w:val="20"/>
                <w:lang w:val="hy-AM"/>
              </w:rPr>
              <w:lastRenderedPageBreak/>
              <w:t xml:space="preserve">Լիցենզիայի ներդիրներ՝ բնակելի, հասարակական և  արտադրական կառույցներ:   </w:t>
            </w:r>
          </w:p>
        </w:tc>
        <w:tc>
          <w:tcPr>
            <w:tcW w:w="810" w:type="dxa"/>
            <w:vAlign w:val="center"/>
          </w:tcPr>
          <w:p w14:paraId="4639C65D" w14:textId="77777777" w:rsidR="008D16AA" w:rsidRPr="00C032F4" w:rsidRDefault="008D16AA" w:rsidP="008D16AA">
            <w:pPr>
              <w:jc w:val="center"/>
              <w:rPr>
                <w:rFonts w:ascii="GHEA Grapalat" w:hAnsi="GHEA Grapalat" w:cs="Calibri"/>
                <w:color w:val="000000"/>
                <w:sz w:val="20"/>
                <w:szCs w:val="20"/>
                <w:lang w:val="hy-AM"/>
              </w:rPr>
            </w:pPr>
          </w:p>
          <w:p w14:paraId="705A7CA6" w14:textId="77777777" w:rsidR="008D16AA" w:rsidRPr="00C032F4" w:rsidRDefault="008D16AA" w:rsidP="008D16AA">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46867251" w14:textId="77777777" w:rsidR="008D16AA" w:rsidRPr="00C032F4" w:rsidRDefault="008D16AA" w:rsidP="008D16AA">
            <w:pPr>
              <w:jc w:val="center"/>
              <w:rPr>
                <w:rFonts w:ascii="GHEA Grapalat" w:hAnsi="GHEA Grapalat"/>
                <w:sz w:val="20"/>
                <w:lang w:val="hy-AM"/>
              </w:rPr>
            </w:pPr>
          </w:p>
        </w:tc>
        <w:tc>
          <w:tcPr>
            <w:tcW w:w="1170" w:type="dxa"/>
            <w:vAlign w:val="center"/>
          </w:tcPr>
          <w:p w14:paraId="5A6CF1FA" w14:textId="77777777" w:rsidR="008D16AA" w:rsidRPr="00C032F4" w:rsidRDefault="008D16AA" w:rsidP="008D16AA">
            <w:pPr>
              <w:jc w:val="center"/>
              <w:rPr>
                <w:rFonts w:ascii="GHEA Grapalat" w:hAnsi="GHEA Grapalat"/>
                <w:sz w:val="20"/>
                <w:lang w:val="hy-AM"/>
              </w:rPr>
            </w:pPr>
          </w:p>
          <w:p w14:paraId="208BDF76" w14:textId="77777777" w:rsidR="008D16AA" w:rsidRPr="00C032F4" w:rsidRDefault="008D16AA" w:rsidP="008D16AA">
            <w:pPr>
              <w:jc w:val="center"/>
              <w:rPr>
                <w:rFonts w:ascii="GHEA Grapalat" w:hAnsi="GHEA Grapalat"/>
                <w:sz w:val="20"/>
                <w:lang w:val="hy-AM"/>
              </w:rPr>
            </w:pPr>
          </w:p>
          <w:p w14:paraId="31086AF7" w14:textId="77777777" w:rsidR="008D16AA" w:rsidRPr="00C032F4" w:rsidRDefault="008D16AA" w:rsidP="008D16AA">
            <w:pPr>
              <w:jc w:val="center"/>
              <w:rPr>
                <w:rFonts w:ascii="GHEA Grapalat" w:hAnsi="GHEA Grapalat"/>
                <w:sz w:val="20"/>
                <w:lang w:val="hy-AM"/>
              </w:rPr>
            </w:pPr>
          </w:p>
          <w:p w14:paraId="2AFC48F1" w14:textId="77777777" w:rsidR="008D16AA" w:rsidRPr="00C032F4" w:rsidRDefault="008D16AA" w:rsidP="008D16AA">
            <w:pPr>
              <w:jc w:val="center"/>
              <w:rPr>
                <w:rFonts w:ascii="GHEA Grapalat" w:hAnsi="GHEA Grapalat"/>
                <w:sz w:val="20"/>
                <w:lang w:val="hy-AM"/>
              </w:rPr>
            </w:pPr>
          </w:p>
          <w:p w14:paraId="2B871CC5" w14:textId="77777777" w:rsidR="008D16AA" w:rsidRPr="00C032F4" w:rsidRDefault="008D16AA" w:rsidP="008D16AA">
            <w:pPr>
              <w:jc w:val="center"/>
              <w:rPr>
                <w:rFonts w:ascii="GHEA Grapalat" w:hAnsi="GHEA Grapalat"/>
                <w:sz w:val="20"/>
                <w:lang w:val="hy-AM"/>
              </w:rPr>
            </w:pPr>
          </w:p>
          <w:p w14:paraId="79677586" w14:textId="77777777" w:rsidR="008D16AA" w:rsidRPr="00C032F4" w:rsidRDefault="008D16AA" w:rsidP="008D16AA">
            <w:pPr>
              <w:jc w:val="center"/>
              <w:rPr>
                <w:rFonts w:ascii="GHEA Grapalat" w:hAnsi="GHEA Grapalat"/>
                <w:sz w:val="20"/>
                <w:lang w:val="hy-AM"/>
              </w:rPr>
            </w:pPr>
          </w:p>
          <w:p w14:paraId="11148C38" w14:textId="77777777" w:rsidR="008D16AA" w:rsidRPr="00C032F4" w:rsidRDefault="008D16AA" w:rsidP="008D16AA">
            <w:pPr>
              <w:jc w:val="center"/>
              <w:rPr>
                <w:rFonts w:ascii="GHEA Grapalat" w:hAnsi="GHEA Grapalat"/>
                <w:sz w:val="20"/>
                <w:lang w:val="hy-AM"/>
              </w:rPr>
            </w:pPr>
          </w:p>
          <w:p w14:paraId="5C54019B" w14:textId="77777777" w:rsidR="008D16AA" w:rsidRPr="00C032F4" w:rsidRDefault="008D16AA" w:rsidP="008D16AA">
            <w:pPr>
              <w:jc w:val="center"/>
              <w:rPr>
                <w:rFonts w:ascii="GHEA Grapalat" w:hAnsi="GHEA Grapalat"/>
                <w:sz w:val="20"/>
                <w:lang w:val="hy-AM"/>
              </w:rPr>
            </w:pPr>
          </w:p>
          <w:p w14:paraId="1DCE792B" w14:textId="77777777" w:rsidR="008D16AA" w:rsidRPr="00C032F4" w:rsidRDefault="008D16AA" w:rsidP="008D16AA">
            <w:pPr>
              <w:jc w:val="center"/>
              <w:rPr>
                <w:rFonts w:ascii="GHEA Grapalat" w:hAnsi="GHEA Grapalat"/>
                <w:sz w:val="20"/>
                <w:lang w:val="hy-AM"/>
              </w:rPr>
            </w:pPr>
          </w:p>
          <w:p w14:paraId="25877DC8" w14:textId="77777777" w:rsidR="008D16AA" w:rsidRPr="00C032F4" w:rsidRDefault="008D16AA" w:rsidP="008D16AA">
            <w:pPr>
              <w:jc w:val="center"/>
              <w:rPr>
                <w:rFonts w:ascii="GHEA Grapalat" w:hAnsi="GHEA Grapalat"/>
                <w:sz w:val="20"/>
                <w:lang w:val="hy-AM"/>
              </w:rPr>
            </w:pPr>
          </w:p>
        </w:tc>
        <w:tc>
          <w:tcPr>
            <w:tcW w:w="990" w:type="dxa"/>
            <w:vAlign w:val="center"/>
          </w:tcPr>
          <w:p w14:paraId="15ACB283" w14:textId="673CB402" w:rsidR="008D16AA" w:rsidRPr="00C032F4" w:rsidRDefault="008D16AA" w:rsidP="008D16AA">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3BA6623E" w14:textId="77777777" w:rsidR="008D16AA" w:rsidRDefault="008D16AA" w:rsidP="008D16AA">
            <w:pPr>
              <w:jc w:val="center"/>
              <w:rPr>
                <w:rFonts w:ascii="GHEA Grapalat" w:hAnsi="GHEA Grapalat"/>
                <w:sz w:val="18"/>
                <w:szCs w:val="18"/>
                <w:lang w:val="hy-AM"/>
              </w:rPr>
            </w:pPr>
            <w:r>
              <w:rPr>
                <w:rFonts w:ascii="GHEA Grapalat" w:hAnsi="GHEA Grapalat"/>
                <w:sz w:val="18"/>
                <w:szCs w:val="18"/>
                <w:lang w:val="hy-AM"/>
              </w:rPr>
              <w:t xml:space="preserve">Երևան քաղաքի Կենտրոն վարչական շրջանի տարածք/  </w:t>
            </w:r>
          </w:p>
          <w:p w14:paraId="14B01DE0" w14:textId="7913B4C5" w:rsidR="008D16AA" w:rsidRPr="00C032F4" w:rsidRDefault="008D16AA" w:rsidP="008D16AA">
            <w:pPr>
              <w:jc w:val="center"/>
              <w:rPr>
                <w:rFonts w:ascii="GHEA Grapalat" w:hAnsi="GHEA Grapalat"/>
                <w:sz w:val="22"/>
                <w:lang w:val="hy-AM"/>
              </w:rPr>
            </w:pPr>
            <w:r>
              <w:rPr>
                <w:rFonts w:ascii="GHEA Grapalat" w:hAnsi="GHEA Grapalat"/>
                <w:sz w:val="18"/>
                <w:szCs w:val="18"/>
                <w:lang w:val="hy-AM"/>
              </w:rPr>
              <w:t xml:space="preserve">Ագաթանգեղոս 7 </w:t>
            </w:r>
          </w:p>
        </w:tc>
        <w:tc>
          <w:tcPr>
            <w:tcW w:w="2790" w:type="dxa"/>
            <w:tcBorders>
              <w:top w:val="single" w:sz="4" w:space="0" w:color="auto"/>
              <w:left w:val="nil"/>
              <w:bottom w:val="single" w:sz="4" w:space="0" w:color="auto"/>
              <w:right w:val="single" w:sz="4" w:space="0" w:color="auto"/>
            </w:tcBorders>
            <w:vAlign w:val="center"/>
          </w:tcPr>
          <w:p w14:paraId="4376E1B5" w14:textId="64917FD3" w:rsidR="008D16AA" w:rsidRPr="00C032F4" w:rsidRDefault="008D16AA" w:rsidP="008D16AA">
            <w:pPr>
              <w:jc w:val="center"/>
              <w:rPr>
                <w:rFonts w:ascii="GHEA Grapalat" w:hAnsi="GHEA Grapalat"/>
                <w:sz w:val="22"/>
                <w:lang w:val="hy-AM"/>
              </w:rPr>
            </w:pPr>
            <w:r w:rsidRPr="00C032F4">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r w:rsidR="008D16AA" w:rsidRPr="00384396" w14:paraId="6455BB95" w14:textId="77777777" w:rsidTr="00153EC7">
        <w:trPr>
          <w:trHeight w:val="246"/>
        </w:trPr>
        <w:tc>
          <w:tcPr>
            <w:tcW w:w="607" w:type="dxa"/>
            <w:vAlign w:val="center"/>
          </w:tcPr>
          <w:p w14:paraId="4186DF25" w14:textId="314F3D25" w:rsidR="008D16AA" w:rsidRPr="00C032F4" w:rsidRDefault="008D16AA" w:rsidP="008D16AA">
            <w:pPr>
              <w:jc w:val="center"/>
              <w:rPr>
                <w:rFonts w:ascii="GHEA Grapalat" w:hAnsi="GHEA Grapalat" w:cs="Calibri"/>
                <w:sz w:val="20"/>
                <w:szCs w:val="20"/>
              </w:rPr>
            </w:pPr>
            <w:r>
              <w:rPr>
                <w:rFonts w:ascii="GHEA Grapalat" w:hAnsi="GHEA Grapalat" w:cs="Calibri"/>
                <w:sz w:val="20"/>
                <w:szCs w:val="20"/>
              </w:rPr>
              <w:lastRenderedPageBreak/>
              <w:t>2</w:t>
            </w:r>
          </w:p>
        </w:tc>
        <w:tc>
          <w:tcPr>
            <w:tcW w:w="1620" w:type="dxa"/>
          </w:tcPr>
          <w:p w14:paraId="34C37254" w14:textId="77777777" w:rsidR="008D16AA" w:rsidRDefault="008D16AA" w:rsidP="008D16AA">
            <w:pPr>
              <w:jc w:val="center"/>
              <w:rPr>
                <w:rFonts w:ascii="GHEA Grapalat" w:eastAsiaTheme="minorHAnsi" w:hAnsi="GHEA Grapalat" w:cs="Helvetica"/>
                <w:bCs/>
                <w:color w:val="000000" w:themeColor="text1"/>
                <w:sz w:val="20"/>
                <w:szCs w:val="20"/>
                <w:shd w:val="clear" w:color="auto" w:fill="FFFFFF"/>
                <w:lang w:val="hy-AM"/>
              </w:rPr>
            </w:pPr>
          </w:p>
          <w:p w14:paraId="4905CDB1"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7EB0DC95"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620B45CD"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6581A51C"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6E2B61FC" w14:textId="39A802A2" w:rsidR="008D16AA" w:rsidRPr="00C032F4" w:rsidRDefault="008D16AA" w:rsidP="008D16AA">
            <w:pPr>
              <w:jc w:val="center"/>
              <w:rPr>
                <w:rFonts w:ascii="GHEA Grapalat" w:hAnsi="GHEA Grapalat"/>
                <w:bCs/>
                <w:sz w:val="20"/>
                <w:lang w:val="hy-AM"/>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4</w:t>
            </w:r>
          </w:p>
        </w:tc>
        <w:tc>
          <w:tcPr>
            <w:tcW w:w="5310" w:type="dxa"/>
            <w:vMerge/>
            <w:tcBorders>
              <w:left w:val="single" w:sz="4" w:space="0" w:color="auto"/>
              <w:right w:val="single" w:sz="4" w:space="0" w:color="auto"/>
            </w:tcBorders>
          </w:tcPr>
          <w:p w14:paraId="115AEEB2" w14:textId="77777777" w:rsidR="008D16AA" w:rsidRPr="00C032F4" w:rsidRDefault="008D16AA" w:rsidP="008D16AA">
            <w:pPr>
              <w:jc w:val="both"/>
              <w:rPr>
                <w:rFonts w:ascii="GHEA Grapalat" w:hAnsi="GHEA Grapalat"/>
                <w:sz w:val="18"/>
                <w:szCs w:val="18"/>
                <w:lang w:val="hy-AM"/>
              </w:rPr>
            </w:pPr>
          </w:p>
        </w:tc>
        <w:tc>
          <w:tcPr>
            <w:tcW w:w="810" w:type="dxa"/>
            <w:vAlign w:val="center"/>
          </w:tcPr>
          <w:p w14:paraId="32118B18" w14:textId="77777777" w:rsidR="008D16AA" w:rsidRPr="00C032F4" w:rsidRDefault="008D16AA" w:rsidP="008D16AA">
            <w:pPr>
              <w:jc w:val="center"/>
              <w:rPr>
                <w:rFonts w:ascii="GHEA Grapalat" w:hAnsi="GHEA Grapalat" w:cs="Calibri"/>
                <w:color w:val="000000"/>
                <w:sz w:val="20"/>
                <w:szCs w:val="20"/>
                <w:lang w:val="hy-AM"/>
              </w:rPr>
            </w:pPr>
          </w:p>
          <w:p w14:paraId="6611ECC3" w14:textId="77777777" w:rsidR="008D16AA" w:rsidRPr="00C032F4" w:rsidRDefault="008D16AA" w:rsidP="008D16AA">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6883D6BD" w14:textId="77777777" w:rsidR="008D16AA" w:rsidRPr="00C032F4" w:rsidRDefault="008D16AA" w:rsidP="008D16AA">
            <w:pPr>
              <w:jc w:val="center"/>
              <w:rPr>
                <w:rFonts w:ascii="GHEA Grapalat" w:hAnsi="GHEA Grapalat" w:cs="Calibri"/>
                <w:color w:val="000000"/>
                <w:sz w:val="20"/>
                <w:szCs w:val="20"/>
                <w:lang w:val="hy-AM"/>
              </w:rPr>
            </w:pPr>
          </w:p>
        </w:tc>
        <w:tc>
          <w:tcPr>
            <w:tcW w:w="1170" w:type="dxa"/>
            <w:vAlign w:val="center"/>
          </w:tcPr>
          <w:p w14:paraId="58B4D4E6" w14:textId="77777777" w:rsidR="008D16AA" w:rsidRPr="00C032F4" w:rsidRDefault="008D16AA" w:rsidP="008D16AA">
            <w:pPr>
              <w:jc w:val="center"/>
              <w:rPr>
                <w:rFonts w:ascii="GHEA Grapalat" w:hAnsi="GHEA Grapalat"/>
                <w:sz w:val="20"/>
                <w:lang w:val="hy-AM"/>
              </w:rPr>
            </w:pPr>
          </w:p>
          <w:p w14:paraId="2C585026" w14:textId="77777777" w:rsidR="008D16AA" w:rsidRPr="00C032F4" w:rsidRDefault="008D16AA" w:rsidP="008D16AA">
            <w:pPr>
              <w:jc w:val="center"/>
              <w:rPr>
                <w:rFonts w:ascii="GHEA Grapalat" w:hAnsi="GHEA Grapalat"/>
                <w:sz w:val="20"/>
                <w:lang w:val="hy-AM"/>
              </w:rPr>
            </w:pPr>
          </w:p>
          <w:p w14:paraId="53079E6A" w14:textId="77777777" w:rsidR="008D16AA" w:rsidRPr="00C032F4" w:rsidRDefault="008D16AA" w:rsidP="008D16AA">
            <w:pPr>
              <w:jc w:val="center"/>
              <w:rPr>
                <w:rFonts w:ascii="GHEA Grapalat" w:hAnsi="GHEA Grapalat"/>
                <w:sz w:val="20"/>
                <w:lang w:val="hy-AM"/>
              </w:rPr>
            </w:pPr>
          </w:p>
          <w:p w14:paraId="665535D4" w14:textId="77777777" w:rsidR="008D16AA" w:rsidRPr="00C032F4" w:rsidRDefault="008D16AA" w:rsidP="008D16AA">
            <w:pPr>
              <w:jc w:val="center"/>
              <w:rPr>
                <w:rFonts w:ascii="GHEA Grapalat" w:hAnsi="GHEA Grapalat"/>
                <w:sz w:val="20"/>
                <w:lang w:val="hy-AM"/>
              </w:rPr>
            </w:pPr>
          </w:p>
          <w:p w14:paraId="6DFEE060" w14:textId="77777777" w:rsidR="008D16AA" w:rsidRPr="00C032F4" w:rsidRDefault="008D16AA" w:rsidP="008D16AA">
            <w:pPr>
              <w:jc w:val="center"/>
              <w:rPr>
                <w:rFonts w:ascii="GHEA Grapalat" w:hAnsi="GHEA Grapalat"/>
                <w:sz w:val="20"/>
                <w:lang w:val="hy-AM"/>
              </w:rPr>
            </w:pPr>
          </w:p>
          <w:p w14:paraId="65F2C553" w14:textId="77777777" w:rsidR="008D16AA" w:rsidRPr="00C032F4" w:rsidRDefault="008D16AA" w:rsidP="008D16AA">
            <w:pPr>
              <w:jc w:val="center"/>
              <w:rPr>
                <w:rFonts w:ascii="GHEA Grapalat" w:hAnsi="GHEA Grapalat"/>
                <w:sz w:val="20"/>
                <w:lang w:val="hy-AM"/>
              </w:rPr>
            </w:pPr>
          </w:p>
          <w:p w14:paraId="2D88E422" w14:textId="77777777" w:rsidR="008D16AA" w:rsidRPr="00C032F4" w:rsidRDefault="008D16AA" w:rsidP="008D16AA">
            <w:pPr>
              <w:jc w:val="center"/>
              <w:rPr>
                <w:rFonts w:ascii="GHEA Grapalat" w:hAnsi="GHEA Grapalat"/>
                <w:sz w:val="20"/>
                <w:lang w:val="hy-AM"/>
              </w:rPr>
            </w:pPr>
          </w:p>
          <w:p w14:paraId="77A4C42A" w14:textId="77777777" w:rsidR="008D16AA" w:rsidRPr="00C032F4" w:rsidRDefault="008D16AA" w:rsidP="008D16AA">
            <w:pPr>
              <w:jc w:val="center"/>
              <w:rPr>
                <w:rFonts w:ascii="GHEA Grapalat" w:hAnsi="GHEA Grapalat"/>
                <w:sz w:val="20"/>
                <w:lang w:val="hy-AM"/>
              </w:rPr>
            </w:pPr>
          </w:p>
          <w:p w14:paraId="07067AF8" w14:textId="77777777" w:rsidR="008D16AA" w:rsidRPr="00C032F4" w:rsidRDefault="008D16AA" w:rsidP="008D16AA">
            <w:pPr>
              <w:jc w:val="center"/>
              <w:rPr>
                <w:rFonts w:ascii="GHEA Grapalat" w:hAnsi="GHEA Grapalat"/>
                <w:sz w:val="20"/>
                <w:lang w:val="hy-AM"/>
              </w:rPr>
            </w:pPr>
          </w:p>
          <w:p w14:paraId="24D1F3B8" w14:textId="77777777" w:rsidR="008D16AA" w:rsidRPr="00C032F4" w:rsidRDefault="008D16AA" w:rsidP="008D16AA">
            <w:pPr>
              <w:jc w:val="center"/>
              <w:rPr>
                <w:rFonts w:ascii="GHEA Grapalat" w:hAnsi="GHEA Grapalat"/>
                <w:sz w:val="20"/>
                <w:lang w:val="hy-AM"/>
              </w:rPr>
            </w:pPr>
          </w:p>
        </w:tc>
        <w:tc>
          <w:tcPr>
            <w:tcW w:w="990" w:type="dxa"/>
            <w:vAlign w:val="center"/>
          </w:tcPr>
          <w:p w14:paraId="257F9244" w14:textId="1EA82B60" w:rsidR="008D16AA" w:rsidRPr="00C032F4" w:rsidRDefault="008D16AA" w:rsidP="008D16AA">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040AD804" w14:textId="77777777" w:rsidR="008D16AA" w:rsidRDefault="008D16AA" w:rsidP="008D16AA">
            <w:pPr>
              <w:jc w:val="center"/>
              <w:rPr>
                <w:rFonts w:ascii="GHEA Grapalat" w:hAnsi="GHEA Grapalat"/>
                <w:sz w:val="18"/>
                <w:szCs w:val="18"/>
                <w:lang w:val="hy-AM"/>
              </w:rPr>
            </w:pPr>
            <w:r>
              <w:rPr>
                <w:rFonts w:ascii="GHEA Grapalat" w:hAnsi="GHEA Grapalat"/>
                <w:sz w:val="18"/>
                <w:szCs w:val="18"/>
                <w:lang w:val="hy-AM"/>
              </w:rPr>
              <w:t xml:space="preserve">Երևան քաղաքի Կենտրոն վարչական շրջանի տարածք/  </w:t>
            </w:r>
          </w:p>
          <w:p w14:paraId="2A1B0BED" w14:textId="2F0DBB0A" w:rsidR="008D16AA" w:rsidRPr="00C032F4" w:rsidRDefault="008D16AA" w:rsidP="008D16AA">
            <w:pPr>
              <w:jc w:val="center"/>
              <w:rPr>
                <w:rFonts w:ascii="GHEA Grapalat" w:hAnsi="GHEA Grapalat"/>
                <w:sz w:val="22"/>
                <w:lang w:val="hy-AM"/>
              </w:rPr>
            </w:pPr>
            <w:r>
              <w:rPr>
                <w:rFonts w:ascii="GHEA Grapalat" w:hAnsi="GHEA Grapalat"/>
                <w:sz w:val="18"/>
                <w:szCs w:val="18"/>
                <w:lang w:val="hy-AM"/>
              </w:rPr>
              <w:t xml:space="preserve">Նար-Դոս 4 </w:t>
            </w:r>
          </w:p>
        </w:tc>
        <w:tc>
          <w:tcPr>
            <w:tcW w:w="2790" w:type="dxa"/>
            <w:tcBorders>
              <w:top w:val="single" w:sz="4" w:space="0" w:color="auto"/>
              <w:left w:val="nil"/>
              <w:bottom w:val="single" w:sz="4" w:space="0" w:color="auto"/>
              <w:right w:val="single" w:sz="4" w:space="0" w:color="auto"/>
            </w:tcBorders>
            <w:vAlign w:val="center"/>
          </w:tcPr>
          <w:p w14:paraId="6AA5590A" w14:textId="344FCEFB" w:rsidR="008D16AA" w:rsidRPr="00C032F4" w:rsidRDefault="008D16AA" w:rsidP="008D16AA">
            <w:pPr>
              <w:jc w:val="center"/>
              <w:rPr>
                <w:rFonts w:ascii="GHEA Grapalat" w:hAnsi="GHEA Grapalat" w:cs="Arial"/>
                <w:sz w:val="20"/>
                <w:szCs w:val="20"/>
                <w:lang w:val="hy-AM"/>
              </w:rPr>
            </w:pPr>
            <w:r w:rsidRPr="00C032F4">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r w:rsidR="008D16AA" w:rsidRPr="00384396" w14:paraId="6256DC53" w14:textId="77777777" w:rsidTr="00153EC7">
        <w:trPr>
          <w:trHeight w:val="246"/>
        </w:trPr>
        <w:tc>
          <w:tcPr>
            <w:tcW w:w="607" w:type="dxa"/>
            <w:tcBorders>
              <w:bottom w:val="single" w:sz="4" w:space="0" w:color="auto"/>
            </w:tcBorders>
            <w:vAlign w:val="center"/>
          </w:tcPr>
          <w:p w14:paraId="1BE6BBB0" w14:textId="47E976C1" w:rsidR="008D16AA" w:rsidRPr="00C032F4" w:rsidRDefault="008D16AA" w:rsidP="008D16AA">
            <w:pPr>
              <w:jc w:val="center"/>
              <w:rPr>
                <w:rFonts w:ascii="GHEA Grapalat" w:hAnsi="GHEA Grapalat" w:cs="Calibri"/>
                <w:sz w:val="20"/>
                <w:szCs w:val="20"/>
              </w:rPr>
            </w:pPr>
            <w:r>
              <w:rPr>
                <w:rFonts w:ascii="GHEA Grapalat" w:hAnsi="GHEA Grapalat" w:cs="Calibri"/>
                <w:sz w:val="20"/>
                <w:szCs w:val="20"/>
              </w:rPr>
              <w:t>3</w:t>
            </w:r>
          </w:p>
        </w:tc>
        <w:tc>
          <w:tcPr>
            <w:tcW w:w="1620" w:type="dxa"/>
            <w:tcBorders>
              <w:bottom w:val="single" w:sz="4" w:space="0" w:color="auto"/>
            </w:tcBorders>
          </w:tcPr>
          <w:p w14:paraId="7D79C40F"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43637107"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58F403DD"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24452BD3"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0CAEFEC5"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30707920"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65E384E2"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646DBE25"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61248ECB"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5286FD87"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1FB90095"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1758141F"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2908A162"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4B240850"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405FCB7D"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360E5FDD"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608078E0"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3BAA102D" w14:textId="77777777" w:rsidR="008D16AA" w:rsidRDefault="008D16AA" w:rsidP="008D16AA">
            <w:pPr>
              <w:jc w:val="center"/>
              <w:rPr>
                <w:rFonts w:ascii="GHEA Grapalat" w:hAnsi="GHEA Grapalat" w:cs="Helvetica"/>
                <w:bCs/>
                <w:color w:val="000000" w:themeColor="text1"/>
                <w:sz w:val="20"/>
                <w:szCs w:val="20"/>
                <w:shd w:val="clear" w:color="auto" w:fill="FFFFFF"/>
                <w:lang w:val="hy-AM"/>
              </w:rPr>
            </w:pPr>
          </w:p>
          <w:p w14:paraId="7DBB15E4" w14:textId="063B7048" w:rsidR="008D16AA" w:rsidRPr="00C032F4" w:rsidRDefault="008D16AA" w:rsidP="008D16AA">
            <w:pPr>
              <w:jc w:val="center"/>
              <w:rPr>
                <w:rFonts w:ascii="GHEA Grapalat" w:hAnsi="GHEA Grapalat"/>
                <w:bCs/>
                <w:sz w:val="20"/>
                <w:lang w:val="hy-AM"/>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5</w:t>
            </w:r>
          </w:p>
        </w:tc>
        <w:tc>
          <w:tcPr>
            <w:tcW w:w="5310" w:type="dxa"/>
            <w:vMerge/>
            <w:tcBorders>
              <w:left w:val="single" w:sz="4" w:space="0" w:color="auto"/>
              <w:bottom w:val="single" w:sz="4" w:space="0" w:color="auto"/>
              <w:right w:val="single" w:sz="4" w:space="0" w:color="auto"/>
            </w:tcBorders>
          </w:tcPr>
          <w:p w14:paraId="0D43CC8F" w14:textId="77777777" w:rsidR="008D16AA" w:rsidRPr="00C032F4" w:rsidRDefault="008D16AA" w:rsidP="008D16AA">
            <w:pPr>
              <w:jc w:val="both"/>
              <w:rPr>
                <w:rFonts w:ascii="GHEA Grapalat" w:hAnsi="GHEA Grapalat"/>
                <w:sz w:val="18"/>
                <w:szCs w:val="18"/>
                <w:lang w:val="hy-AM"/>
              </w:rPr>
            </w:pPr>
          </w:p>
        </w:tc>
        <w:tc>
          <w:tcPr>
            <w:tcW w:w="810" w:type="dxa"/>
            <w:tcBorders>
              <w:bottom w:val="single" w:sz="4" w:space="0" w:color="auto"/>
            </w:tcBorders>
            <w:vAlign w:val="center"/>
          </w:tcPr>
          <w:p w14:paraId="3494CCF4" w14:textId="77777777" w:rsidR="008D16AA" w:rsidRPr="00C032F4" w:rsidRDefault="008D16AA" w:rsidP="008D16AA">
            <w:pPr>
              <w:jc w:val="center"/>
              <w:rPr>
                <w:rFonts w:ascii="GHEA Grapalat" w:hAnsi="GHEA Grapalat" w:cs="Calibri"/>
                <w:color w:val="000000"/>
                <w:sz w:val="20"/>
                <w:szCs w:val="20"/>
                <w:lang w:val="hy-AM"/>
              </w:rPr>
            </w:pPr>
          </w:p>
          <w:p w14:paraId="4B8786A1" w14:textId="77777777" w:rsidR="008D16AA" w:rsidRPr="00C032F4" w:rsidRDefault="008D16AA" w:rsidP="008D16AA">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7D0B3FD2" w14:textId="77777777" w:rsidR="008D16AA" w:rsidRPr="00C032F4" w:rsidRDefault="008D16AA" w:rsidP="008D16AA">
            <w:pPr>
              <w:jc w:val="center"/>
              <w:rPr>
                <w:rFonts w:ascii="GHEA Grapalat" w:hAnsi="GHEA Grapalat" w:cs="Calibri"/>
                <w:color w:val="000000"/>
                <w:sz w:val="20"/>
                <w:szCs w:val="20"/>
                <w:lang w:val="hy-AM"/>
              </w:rPr>
            </w:pPr>
          </w:p>
        </w:tc>
        <w:tc>
          <w:tcPr>
            <w:tcW w:w="1170" w:type="dxa"/>
            <w:tcBorders>
              <w:bottom w:val="single" w:sz="4" w:space="0" w:color="auto"/>
            </w:tcBorders>
            <w:vAlign w:val="center"/>
          </w:tcPr>
          <w:p w14:paraId="2944AE19" w14:textId="77777777" w:rsidR="008D16AA" w:rsidRPr="00C032F4" w:rsidRDefault="008D16AA" w:rsidP="008D16AA">
            <w:pPr>
              <w:jc w:val="center"/>
              <w:rPr>
                <w:rFonts w:ascii="GHEA Grapalat" w:hAnsi="GHEA Grapalat"/>
                <w:sz w:val="20"/>
                <w:lang w:val="hy-AM"/>
              </w:rPr>
            </w:pPr>
          </w:p>
          <w:p w14:paraId="4AD7C63B" w14:textId="77777777" w:rsidR="008D16AA" w:rsidRPr="00C032F4" w:rsidRDefault="008D16AA" w:rsidP="008D16AA">
            <w:pPr>
              <w:jc w:val="center"/>
              <w:rPr>
                <w:rFonts w:ascii="GHEA Grapalat" w:hAnsi="GHEA Grapalat"/>
                <w:sz w:val="20"/>
                <w:lang w:val="hy-AM"/>
              </w:rPr>
            </w:pPr>
          </w:p>
          <w:p w14:paraId="52DC9468" w14:textId="77777777" w:rsidR="008D16AA" w:rsidRPr="00C032F4" w:rsidRDefault="008D16AA" w:rsidP="008D16AA">
            <w:pPr>
              <w:jc w:val="center"/>
              <w:rPr>
                <w:rFonts w:ascii="GHEA Grapalat" w:hAnsi="GHEA Grapalat"/>
                <w:sz w:val="20"/>
                <w:lang w:val="hy-AM"/>
              </w:rPr>
            </w:pPr>
          </w:p>
          <w:p w14:paraId="733644DA" w14:textId="77777777" w:rsidR="008D16AA" w:rsidRPr="00C032F4" w:rsidRDefault="008D16AA" w:rsidP="008D16AA">
            <w:pPr>
              <w:jc w:val="center"/>
              <w:rPr>
                <w:rFonts w:ascii="GHEA Grapalat" w:hAnsi="GHEA Grapalat"/>
                <w:sz w:val="20"/>
                <w:lang w:val="hy-AM"/>
              </w:rPr>
            </w:pPr>
          </w:p>
          <w:p w14:paraId="03FC4EB1" w14:textId="77777777" w:rsidR="008D16AA" w:rsidRPr="00C032F4" w:rsidRDefault="008D16AA" w:rsidP="008D16AA">
            <w:pPr>
              <w:jc w:val="center"/>
              <w:rPr>
                <w:rFonts w:ascii="GHEA Grapalat" w:hAnsi="GHEA Grapalat"/>
                <w:sz w:val="20"/>
                <w:lang w:val="hy-AM"/>
              </w:rPr>
            </w:pPr>
          </w:p>
          <w:p w14:paraId="01639A92" w14:textId="77777777" w:rsidR="008D16AA" w:rsidRPr="00C032F4" w:rsidRDefault="008D16AA" w:rsidP="008D16AA">
            <w:pPr>
              <w:jc w:val="center"/>
              <w:rPr>
                <w:rFonts w:ascii="GHEA Grapalat" w:hAnsi="GHEA Grapalat"/>
                <w:sz w:val="20"/>
                <w:lang w:val="hy-AM"/>
              </w:rPr>
            </w:pPr>
          </w:p>
          <w:p w14:paraId="652D8457" w14:textId="77777777" w:rsidR="008D16AA" w:rsidRPr="00C032F4" w:rsidRDefault="008D16AA" w:rsidP="008D16AA">
            <w:pPr>
              <w:jc w:val="center"/>
              <w:rPr>
                <w:rFonts w:ascii="GHEA Grapalat" w:hAnsi="GHEA Grapalat"/>
                <w:sz w:val="20"/>
                <w:lang w:val="hy-AM"/>
              </w:rPr>
            </w:pPr>
          </w:p>
          <w:p w14:paraId="1E3AEB61" w14:textId="77777777" w:rsidR="008D16AA" w:rsidRPr="00C032F4" w:rsidRDefault="008D16AA" w:rsidP="008D16AA">
            <w:pPr>
              <w:jc w:val="center"/>
              <w:rPr>
                <w:rFonts w:ascii="GHEA Grapalat" w:hAnsi="GHEA Grapalat"/>
                <w:sz w:val="20"/>
                <w:lang w:val="hy-AM"/>
              </w:rPr>
            </w:pPr>
          </w:p>
          <w:p w14:paraId="5564AB26" w14:textId="77777777" w:rsidR="008D16AA" w:rsidRPr="00C032F4" w:rsidRDefault="008D16AA" w:rsidP="008D16AA">
            <w:pPr>
              <w:jc w:val="center"/>
              <w:rPr>
                <w:rFonts w:ascii="GHEA Grapalat" w:hAnsi="GHEA Grapalat"/>
                <w:sz w:val="20"/>
                <w:lang w:val="hy-AM"/>
              </w:rPr>
            </w:pPr>
          </w:p>
          <w:p w14:paraId="339C4C22" w14:textId="77777777" w:rsidR="008D16AA" w:rsidRPr="00C032F4" w:rsidRDefault="008D16AA" w:rsidP="008D16AA">
            <w:pPr>
              <w:jc w:val="center"/>
              <w:rPr>
                <w:rFonts w:ascii="GHEA Grapalat" w:hAnsi="GHEA Grapalat"/>
                <w:sz w:val="20"/>
                <w:lang w:val="hy-AM"/>
              </w:rPr>
            </w:pPr>
          </w:p>
        </w:tc>
        <w:tc>
          <w:tcPr>
            <w:tcW w:w="990" w:type="dxa"/>
            <w:tcBorders>
              <w:bottom w:val="single" w:sz="4" w:space="0" w:color="auto"/>
            </w:tcBorders>
            <w:vAlign w:val="center"/>
          </w:tcPr>
          <w:p w14:paraId="0E217D1C" w14:textId="1206B284" w:rsidR="008D16AA" w:rsidRPr="00C032F4" w:rsidRDefault="008D16AA" w:rsidP="008D16AA">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3CCD4134" w14:textId="77777777" w:rsidR="008D16AA" w:rsidRDefault="008D16AA" w:rsidP="008D16AA">
            <w:pPr>
              <w:jc w:val="center"/>
              <w:rPr>
                <w:rFonts w:ascii="GHEA Grapalat" w:hAnsi="GHEA Grapalat"/>
                <w:sz w:val="18"/>
                <w:szCs w:val="18"/>
                <w:lang w:val="hy-AM"/>
              </w:rPr>
            </w:pPr>
            <w:r>
              <w:rPr>
                <w:rFonts w:ascii="GHEA Grapalat" w:hAnsi="GHEA Grapalat"/>
                <w:sz w:val="18"/>
                <w:szCs w:val="18"/>
                <w:lang w:val="hy-AM"/>
              </w:rPr>
              <w:t xml:space="preserve">Երևան քաղաքի Կենտրոն վարչական շրջանի տարածք/   </w:t>
            </w:r>
          </w:p>
          <w:p w14:paraId="35C95CF6" w14:textId="294B482D" w:rsidR="008D16AA" w:rsidRPr="00C032F4" w:rsidRDefault="008D16AA" w:rsidP="008D16AA">
            <w:pPr>
              <w:jc w:val="center"/>
              <w:rPr>
                <w:rFonts w:ascii="GHEA Grapalat" w:hAnsi="GHEA Grapalat"/>
                <w:sz w:val="22"/>
                <w:lang w:val="hy-AM"/>
              </w:rPr>
            </w:pPr>
            <w:r>
              <w:rPr>
                <w:rFonts w:ascii="GHEA Grapalat" w:hAnsi="GHEA Grapalat"/>
                <w:sz w:val="18"/>
                <w:szCs w:val="18"/>
                <w:lang w:val="hy-AM"/>
              </w:rPr>
              <w:t>Տիգրան Մեծ 28</w:t>
            </w:r>
          </w:p>
        </w:tc>
        <w:tc>
          <w:tcPr>
            <w:tcW w:w="2790" w:type="dxa"/>
            <w:tcBorders>
              <w:top w:val="single" w:sz="4" w:space="0" w:color="auto"/>
              <w:left w:val="nil"/>
              <w:bottom w:val="single" w:sz="4" w:space="0" w:color="auto"/>
              <w:right w:val="single" w:sz="4" w:space="0" w:color="auto"/>
            </w:tcBorders>
            <w:vAlign w:val="center"/>
          </w:tcPr>
          <w:p w14:paraId="09000F47" w14:textId="74C43066" w:rsidR="008D16AA" w:rsidRPr="00C032F4" w:rsidRDefault="008D16AA" w:rsidP="008D16AA">
            <w:pPr>
              <w:jc w:val="center"/>
              <w:rPr>
                <w:rFonts w:ascii="GHEA Grapalat" w:hAnsi="GHEA Grapalat" w:cs="Arial"/>
                <w:sz w:val="20"/>
                <w:szCs w:val="20"/>
                <w:lang w:val="hy-AM"/>
              </w:rPr>
            </w:pPr>
            <w:r w:rsidRPr="00C032F4">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t xml:space="preserve"> </w:t>
      </w:r>
      <w:ins w:id="26"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1857AB36"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25</w:t>
      </w:r>
      <w:r w:rsidRPr="00C032F4">
        <w:rPr>
          <w:rFonts w:ascii="GHEA Grapalat" w:hAnsi="GHEA Grapalat"/>
          <w:i/>
          <w:sz w:val="18"/>
          <w:lang w:val="hy-AM"/>
        </w:rPr>
        <w:t xml:space="preserve">  թ. կնքված </w:t>
      </w:r>
    </w:p>
    <w:p w14:paraId="7737E6A1" w14:textId="59A1D7B4"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384396">
        <w:rPr>
          <w:rFonts w:ascii="GHEA Grapalat" w:hAnsi="GHEA Grapalat"/>
          <w:i/>
          <w:sz w:val="18"/>
          <w:lang w:val="hy-AM"/>
        </w:rPr>
        <w:t>ԵՔ-ԳՀԽԾՁԲ-25/37</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384396"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221DFE1D"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2025թ-ին`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8D16AA" w:rsidRPr="00C032F4" w14:paraId="4778FBF1" w14:textId="77777777" w:rsidTr="008D16AA">
        <w:trPr>
          <w:gridAfter w:val="1"/>
          <w:wAfter w:w="12" w:type="dxa"/>
          <w:trHeight w:val="1549"/>
        </w:trPr>
        <w:tc>
          <w:tcPr>
            <w:tcW w:w="1874" w:type="dxa"/>
            <w:vAlign w:val="center"/>
          </w:tcPr>
          <w:p w14:paraId="06510526" w14:textId="0920C248" w:rsidR="008D16AA" w:rsidRPr="00C032F4" w:rsidRDefault="008D16AA" w:rsidP="008D16AA">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6D3F3468" w14:textId="6AFEB85C" w:rsidR="008D16AA" w:rsidRPr="00C032F4" w:rsidRDefault="008D16AA" w:rsidP="008D16AA">
            <w:pPr>
              <w:rPr>
                <w:rFonts w:ascii="GHEA Grapalat" w:hAnsi="GHEA Grapalat"/>
                <w:sz w:val="20"/>
                <w:lang w:val="es-ES"/>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3</w:t>
            </w:r>
          </w:p>
        </w:tc>
        <w:tc>
          <w:tcPr>
            <w:tcW w:w="2506" w:type="dxa"/>
            <w:shd w:val="clear" w:color="000000" w:fill="FFFFFF"/>
            <w:vAlign w:val="center"/>
          </w:tcPr>
          <w:p w14:paraId="2CCA5D10" w14:textId="095222DF" w:rsidR="008D16AA" w:rsidRPr="00C032F4" w:rsidRDefault="008D16AA" w:rsidP="008D16AA">
            <w:pPr>
              <w:jc w:val="center"/>
              <w:rPr>
                <w:rFonts w:ascii="GHEA Grapalat" w:hAnsi="GHEA Grapalat" w:cs="Calibri"/>
                <w:sz w:val="20"/>
                <w:szCs w:val="20"/>
                <w:lang w:val="hy-AM"/>
              </w:rPr>
            </w:pPr>
            <w:proofErr w:type="spellStart"/>
            <w:r>
              <w:rPr>
                <w:rFonts w:ascii="GHEA Grapalat" w:hAnsi="GHEA Grapalat" w:cs="Calibri"/>
              </w:rPr>
              <w:t>Երևան</w:t>
            </w:r>
            <w:proofErr w:type="spellEnd"/>
            <w:r w:rsidRPr="00384396">
              <w:rPr>
                <w:rFonts w:ascii="GHEA Grapalat" w:hAnsi="GHEA Grapalat" w:cs="Calibri"/>
                <w:lang w:val="es-ES"/>
              </w:rPr>
              <w:t xml:space="preserve"> </w:t>
            </w:r>
            <w:proofErr w:type="spellStart"/>
            <w:r>
              <w:rPr>
                <w:rFonts w:ascii="GHEA Grapalat" w:hAnsi="GHEA Grapalat" w:cs="Calibri"/>
              </w:rPr>
              <w:t>քաղաքի</w:t>
            </w:r>
            <w:proofErr w:type="spellEnd"/>
            <w:r w:rsidRPr="00384396">
              <w:rPr>
                <w:rFonts w:ascii="GHEA Grapalat" w:hAnsi="GHEA Grapalat" w:cs="Calibri"/>
                <w:lang w:val="es-ES"/>
              </w:rPr>
              <w:t xml:space="preserve"> </w:t>
            </w:r>
            <w:proofErr w:type="spellStart"/>
            <w:r>
              <w:rPr>
                <w:rFonts w:ascii="GHEA Grapalat" w:hAnsi="GHEA Grapalat" w:cs="Calibri"/>
              </w:rPr>
              <w:t>Ագաթանգեղոս</w:t>
            </w:r>
            <w:proofErr w:type="spellEnd"/>
            <w:r w:rsidRPr="00384396">
              <w:rPr>
                <w:rFonts w:ascii="GHEA Grapalat" w:hAnsi="GHEA Grapalat" w:cs="Calibri"/>
                <w:lang w:val="es-ES"/>
              </w:rPr>
              <w:t xml:space="preserve"> 7 </w:t>
            </w:r>
            <w:proofErr w:type="spellStart"/>
            <w:r>
              <w:rPr>
                <w:rFonts w:ascii="GHEA Grapalat" w:hAnsi="GHEA Grapalat" w:cs="Calibri"/>
              </w:rPr>
              <w:t>հասցեի</w:t>
            </w:r>
            <w:proofErr w:type="spellEnd"/>
            <w:r w:rsidRPr="00384396">
              <w:rPr>
                <w:rFonts w:ascii="GHEA Grapalat" w:hAnsi="GHEA Grapalat" w:cs="Calibri"/>
                <w:lang w:val="es-ES"/>
              </w:rPr>
              <w:t xml:space="preserve"> </w:t>
            </w:r>
            <w:proofErr w:type="spellStart"/>
            <w:r>
              <w:rPr>
                <w:rFonts w:ascii="GHEA Grapalat" w:hAnsi="GHEA Grapalat" w:cs="Calibri"/>
              </w:rPr>
              <w:t>բակային</w:t>
            </w:r>
            <w:proofErr w:type="spellEnd"/>
            <w:r w:rsidRPr="00384396">
              <w:rPr>
                <w:rFonts w:ascii="GHEA Grapalat" w:hAnsi="GHEA Grapalat" w:cs="Calibri"/>
                <w:lang w:val="es-ES"/>
              </w:rPr>
              <w:t xml:space="preserve"> </w:t>
            </w:r>
            <w:proofErr w:type="spellStart"/>
            <w:r>
              <w:rPr>
                <w:rFonts w:ascii="GHEA Grapalat" w:hAnsi="GHEA Grapalat" w:cs="Calibri"/>
              </w:rPr>
              <w:t>ֆուտբոլի</w:t>
            </w:r>
            <w:proofErr w:type="spellEnd"/>
            <w:r w:rsidRPr="00384396">
              <w:rPr>
                <w:rFonts w:ascii="GHEA Grapalat" w:hAnsi="GHEA Grapalat" w:cs="Calibri"/>
                <w:lang w:val="es-ES"/>
              </w:rPr>
              <w:t xml:space="preserve"> </w:t>
            </w:r>
            <w:proofErr w:type="spellStart"/>
            <w:r>
              <w:rPr>
                <w:rFonts w:ascii="GHEA Grapalat" w:hAnsi="GHEA Grapalat" w:cs="Calibri"/>
              </w:rPr>
              <w:t>դաշտի</w:t>
            </w:r>
            <w:proofErr w:type="spellEnd"/>
            <w:r w:rsidRPr="00384396">
              <w:rPr>
                <w:rFonts w:ascii="GHEA Grapalat" w:hAnsi="GHEA Grapalat" w:cs="Calibri"/>
                <w:lang w:val="es-ES"/>
              </w:rPr>
              <w:t xml:space="preserve"> </w:t>
            </w:r>
            <w:proofErr w:type="spellStart"/>
            <w:r>
              <w:rPr>
                <w:rFonts w:ascii="GHEA Grapalat" w:hAnsi="GHEA Grapalat" w:cs="Calibri"/>
              </w:rPr>
              <w:t>հիմնանորոգման</w:t>
            </w:r>
            <w:proofErr w:type="spellEnd"/>
            <w:r w:rsidRPr="00384396">
              <w:rPr>
                <w:rFonts w:ascii="GHEA Grapalat" w:hAnsi="GHEA Grapalat" w:cs="Calibri"/>
                <w:lang w:val="es-ES"/>
              </w:rPr>
              <w:t xml:space="preserve"> </w:t>
            </w:r>
            <w:proofErr w:type="spellStart"/>
            <w:proofErr w:type="gramStart"/>
            <w:r>
              <w:rPr>
                <w:rFonts w:ascii="GHEA Grapalat" w:hAnsi="GHEA Grapalat" w:cs="Calibri"/>
              </w:rPr>
              <w:t>աշխատանքների</w:t>
            </w:r>
            <w:proofErr w:type="spellEnd"/>
            <w:r w:rsidRPr="00384396">
              <w:rPr>
                <w:rFonts w:ascii="GHEA Grapalat" w:hAnsi="GHEA Grapalat" w:cs="Calibri"/>
                <w:lang w:val="es-ES"/>
              </w:rPr>
              <w:t xml:space="preserve">  </w:t>
            </w:r>
            <w:proofErr w:type="spellStart"/>
            <w:r w:rsidRPr="00C032F4">
              <w:rPr>
                <w:rFonts w:ascii="GHEA Grapalat" w:hAnsi="GHEA Grapalat" w:cs="Calibri"/>
              </w:rPr>
              <w:t>որակի</w:t>
            </w:r>
            <w:proofErr w:type="spellEnd"/>
            <w:proofErr w:type="gramEnd"/>
            <w:r w:rsidRPr="00384396">
              <w:rPr>
                <w:rFonts w:ascii="GHEA Grapalat" w:hAnsi="GHEA Grapalat" w:cs="Calibri"/>
                <w:lang w:val="es-ES"/>
              </w:rPr>
              <w:t xml:space="preserve"> </w:t>
            </w:r>
            <w:proofErr w:type="spellStart"/>
            <w:r w:rsidRPr="00C032F4">
              <w:rPr>
                <w:rFonts w:ascii="GHEA Grapalat" w:hAnsi="GHEA Grapalat" w:cs="Calibri"/>
              </w:rPr>
              <w:t>տեխնիկական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հսկողության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խորհրդատվական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ծառայություններ</w:t>
            </w:r>
            <w:proofErr w:type="spellEnd"/>
          </w:p>
        </w:tc>
        <w:tc>
          <w:tcPr>
            <w:tcW w:w="606" w:type="dxa"/>
            <w:vAlign w:val="center"/>
          </w:tcPr>
          <w:p w14:paraId="3557F925" w14:textId="77777777" w:rsidR="008D16AA" w:rsidRPr="00C032F4" w:rsidRDefault="008D16AA" w:rsidP="008D16AA">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8D16AA" w:rsidRPr="00C032F4" w:rsidRDefault="008D16AA" w:rsidP="008D16AA">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8D16AA" w:rsidRPr="00C032F4" w:rsidRDefault="008D16AA" w:rsidP="008D16AA">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8D16AA" w:rsidRPr="00C032F4" w:rsidRDefault="008D16AA" w:rsidP="008D16AA">
            <w:pPr>
              <w:jc w:val="center"/>
              <w:rPr>
                <w:rFonts w:ascii="GHEA Grapalat" w:hAnsi="GHEA Grapalat"/>
                <w:b/>
                <w:lang w:val="pt-BR"/>
              </w:rPr>
            </w:pPr>
            <w:r w:rsidRPr="00C032F4">
              <w:rPr>
                <w:rFonts w:ascii="GHEA Grapalat" w:hAnsi="GHEA Grapalat"/>
                <w:sz w:val="20"/>
                <w:lang w:val="pt-BR"/>
              </w:rPr>
              <w:t>... %</w:t>
            </w:r>
          </w:p>
        </w:tc>
      </w:tr>
      <w:tr w:rsidR="008D16AA" w:rsidRPr="00384396" w14:paraId="30FEBA27" w14:textId="77777777" w:rsidTr="008D16AA">
        <w:trPr>
          <w:gridAfter w:val="1"/>
          <w:wAfter w:w="12" w:type="dxa"/>
          <w:trHeight w:val="1549"/>
        </w:trPr>
        <w:tc>
          <w:tcPr>
            <w:tcW w:w="1874" w:type="dxa"/>
            <w:vAlign w:val="center"/>
          </w:tcPr>
          <w:p w14:paraId="25DDAC7A" w14:textId="0F36DB98" w:rsidR="008D16AA" w:rsidRPr="00C032F4" w:rsidRDefault="008D16AA" w:rsidP="008D16AA">
            <w:pPr>
              <w:jc w:val="center"/>
              <w:rPr>
                <w:rFonts w:ascii="GHEA Grapalat" w:hAnsi="GHEA Grapalat" w:cs="Calibri"/>
                <w:sz w:val="20"/>
                <w:szCs w:val="20"/>
              </w:rPr>
            </w:pPr>
            <w:r>
              <w:rPr>
                <w:rFonts w:ascii="GHEA Grapalat" w:hAnsi="GHEA Grapalat" w:cs="Calibri"/>
                <w:sz w:val="20"/>
                <w:szCs w:val="20"/>
              </w:rPr>
              <w:t>2</w:t>
            </w:r>
          </w:p>
        </w:tc>
        <w:tc>
          <w:tcPr>
            <w:tcW w:w="1976" w:type="dxa"/>
            <w:tcBorders>
              <w:bottom w:val="single" w:sz="4" w:space="0" w:color="auto"/>
            </w:tcBorders>
          </w:tcPr>
          <w:p w14:paraId="442E79E5" w14:textId="7260515D" w:rsidR="008D16AA" w:rsidRPr="00C032F4" w:rsidRDefault="008D16AA" w:rsidP="008D16AA">
            <w:pPr>
              <w:rPr>
                <w:rFonts w:ascii="GHEA Grapalat" w:hAnsi="GHEA Grapalat"/>
                <w:sz w:val="20"/>
                <w:lang w:val="es-ES"/>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4</w:t>
            </w:r>
          </w:p>
        </w:tc>
        <w:tc>
          <w:tcPr>
            <w:tcW w:w="2506" w:type="dxa"/>
            <w:shd w:val="clear" w:color="000000" w:fill="FFFFFF"/>
            <w:vAlign w:val="center"/>
          </w:tcPr>
          <w:p w14:paraId="46071B29" w14:textId="2F107917" w:rsidR="008D16AA" w:rsidRPr="00C032F4" w:rsidRDefault="008D16AA" w:rsidP="008D16AA">
            <w:pPr>
              <w:jc w:val="center"/>
              <w:rPr>
                <w:rFonts w:ascii="GHEA Grapalat" w:hAnsi="GHEA Grapalat" w:cs="Calibri"/>
                <w:sz w:val="20"/>
                <w:szCs w:val="20"/>
                <w:lang w:val="hy-AM"/>
              </w:rPr>
            </w:pPr>
            <w:proofErr w:type="spellStart"/>
            <w:r>
              <w:rPr>
                <w:rFonts w:ascii="GHEA Grapalat" w:hAnsi="GHEA Grapalat" w:cs="Calibri"/>
              </w:rPr>
              <w:t>Երևան</w:t>
            </w:r>
            <w:proofErr w:type="spellEnd"/>
            <w:r w:rsidRPr="00384396">
              <w:rPr>
                <w:rFonts w:ascii="GHEA Grapalat" w:hAnsi="GHEA Grapalat" w:cs="Calibri"/>
                <w:lang w:val="es-ES"/>
              </w:rPr>
              <w:t xml:space="preserve"> </w:t>
            </w:r>
            <w:proofErr w:type="spellStart"/>
            <w:r>
              <w:rPr>
                <w:rFonts w:ascii="GHEA Grapalat" w:hAnsi="GHEA Grapalat" w:cs="Calibri"/>
              </w:rPr>
              <w:t>քաղաքի</w:t>
            </w:r>
            <w:proofErr w:type="spellEnd"/>
            <w:r w:rsidRPr="00384396">
              <w:rPr>
                <w:rFonts w:ascii="GHEA Grapalat" w:hAnsi="GHEA Grapalat" w:cs="Calibri"/>
                <w:lang w:val="es-ES"/>
              </w:rPr>
              <w:t xml:space="preserve"> </w:t>
            </w:r>
            <w:proofErr w:type="spellStart"/>
            <w:r>
              <w:rPr>
                <w:rFonts w:ascii="GHEA Grapalat" w:hAnsi="GHEA Grapalat" w:cs="Calibri"/>
              </w:rPr>
              <w:t>Նար</w:t>
            </w:r>
            <w:proofErr w:type="spellEnd"/>
            <w:r w:rsidRPr="00384396">
              <w:rPr>
                <w:rFonts w:ascii="GHEA Grapalat" w:hAnsi="GHEA Grapalat" w:cs="Calibri"/>
                <w:lang w:val="es-ES"/>
              </w:rPr>
              <w:t>-</w:t>
            </w:r>
            <w:proofErr w:type="spellStart"/>
            <w:r>
              <w:rPr>
                <w:rFonts w:ascii="GHEA Grapalat" w:hAnsi="GHEA Grapalat" w:cs="Calibri"/>
              </w:rPr>
              <w:t>Դոս</w:t>
            </w:r>
            <w:proofErr w:type="spellEnd"/>
            <w:r w:rsidRPr="00384396">
              <w:rPr>
                <w:rFonts w:ascii="GHEA Grapalat" w:hAnsi="GHEA Grapalat" w:cs="Calibri"/>
                <w:lang w:val="es-ES"/>
              </w:rPr>
              <w:t xml:space="preserve"> 4 </w:t>
            </w:r>
            <w:proofErr w:type="spellStart"/>
            <w:r>
              <w:rPr>
                <w:rFonts w:ascii="GHEA Grapalat" w:hAnsi="GHEA Grapalat" w:cs="Calibri"/>
              </w:rPr>
              <w:t>հասցեի</w:t>
            </w:r>
            <w:proofErr w:type="spellEnd"/>
            <w:r w:rsidRPr="00384396">
              <w:rPr>
                <w:rFonts w:ascii="GHEA Grapalat" w:hAnsi="GHEA Grapalat" w:cs="Calibri"/>
                <w:lang w:val="es-ES"/>
              </w:rPr>
              <w:t xml:space="preserve"> </w:t>
            </w:r>
            <w:proofErr w:type="spellStart"/>
            <w:r>
              <w:rPr>
                <w:rFonts w:ascii="GHEA Grapalat" w:hAnsi="GHEA Grapalat" w:cs="Calibri"/>
              </w:rPr>
              <w:t>բակային</w:t>
            </w:r>
            <w:proofErr w:type="spellEnd"/>
            <w:r w:rsidRPr="00384396">
              <w:rPr>
                <w:rFonts w:ascii="GHEA Grapalat" w:hAnsi="GHEA Grapalat" w:cs="Calibri"/>
                <w:lang w:val="es-ES"/>
              </w:rPr>
              <w:t xml:space="preserve"> </w:t>
            </w:r>
            <w:proofErr w:type="spellStart"/>
            <w:r>
              <w:rPr>
                <w:rFonts w:ascii="GHEA Grapalat" w:hAnsi="GHEA Grapalat" w:cs="Calibri"/>
              </w:rPr>
              <w:t>ֆուտբոլի</w:t>
            </w:r>
            <w:proofErr w:type="spellEnd"/>
            <w:r w:rsidRPr="00384396">
              <w:rPr>
                <w:rFonts w:ascii="GHEA Grapalat" w:hAnsi="GHEA Grapalat" w:cs="Calibri"/>
                <w:lang w:val="es-ES"/>
              </w:rPr>
              <w:t xml:space="preserve"> </w:t>
            </w:r>
            <w:proofErr w:type="spellStart"/>
            <w:r>
              <w:rPr>
                <w:rFonts w:ascii="GHEA Grapalat" w:hAnsi="GHEA Grapalat" w:cs="Calibri"/>
              </w:rPr>
              <w:t>դաշտի</w:t>
            </w:r>
            <w:proofErr w:type="spellEnd"/>
            <w:r w:rsidRPr="00384396">
              <w:rPr>
                <w:rFonts w:ascii="GHEA Grapalat" w:hAnsi="GHEA Grapalat" w:cs="Calibri"/>
                <w:lang w:val="es-ES"/>
              </w:rPr>
              <w:t xml:space="preserve"> </w:t>
            </w:r>
            <w:proofErr w:type="spellStart"/>
            <w:r>
              <w:rPr>
                <w:rFonts w:ascii="GHEA Grapalat" w:hAnsi="GHEA Grapalat" w:cs="Calibri"/>
              </w:rPr>
              <w:t>հիմնանորոգման</w:t>
            </w:r>
            <w:proofErr w:type="spellEnd"/>
            <w:r w:rsidRPr="00384396">
              <w:rPr>
                <w:rFonts w:ascii="GHEA Grapalat" w:hAnsi="GHEA Grapalat" w:cs="Calibri"/>
                <w:lang w:val="es-ES"/>
              </w:rPr>
              <w:t xml:space="preserve"> </w:t>
            </w:r>
            <w:proofErr w:type="spellStart"/>
            <w:proofErr w:type="gramStart"/>
            <w:r>
              <w:rPr>
                <w:rFonts w:ascii="GHEA Grapalat" w:hAnsi="GHEA Grapalat" w:cs="Calibri"/>
              </w:rPr>
              <w:t>աշխատանքների</w:t>
            </w:r>
            <w:proofErr w:type="spellEnd"/>
            <w:r w:rsidRPr="00384396">
              <w:rPr>
                <w:rFonts w:ascii="GHEA Grapalat" w:hAnsi="GHEA Grapalat" w:cs="Calibri"/>
                <w:lang w:val="es-ES"/>
              </w:rPr>
              <w:t xml:space="preserve">  </w:t>
            </w:r>
            <w:proofErr w:type="spellStart"/>
            <w:r w:rsidRPr="00C032F4">
              <w:rPr>
                <w:rFonts w:ascii="GHEA Grapalat" w:hAnsi="GHEA Grapalat" w:cs="Calibri"/>
              </w:rPr>
              <w:t>որակի</w:t>
            </w:r>
            <w:proofErr w:type="spellEnd"/>
            <w:proofErr w:type="gramEnd"/>
            <w:r w:rsidRPr="00384396">
              <w:rPr>
                <w:rFonts w:ascii="GHEA Grapalat" w:hAnsi="GHEA Grapalat" w:cs="Calibri"/>
                <w:lang w:val="es-ES"/>
              </w:rPr>
              <w:t xml:space="preserve"> </w:t>
            </w:r>
            <w:proofErr w:type="spellStart"/>
            <w:r w:rsidRPr="00C032F4">
              <w:rPr>
                <w:rFonts w:ascii="GHEA Grapalat" w:hAnsi="GHEA Grapalat" w:cs="Calibri"/>
              </w:rPr>
              <w:t>տեխնիկական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lastRenderedPageBreak/>
              <w:t>հսկողության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խորհրդատվական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ծառայություններ</w:t>
            </w:r>
            <w:proofErr w:type="spellEnd"/>
          </w:p>
        </w:tc>
        <w:tc>
          <w:tcPr>
            <w:tcW w:w="606" w:type="dxa"/>
            <w:vAlign w:val="center"/>
          </w:tcPr>
          <w:p w14:paraId="19A9CCFD" w14:textId="75F52646"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lastRenderedPageBreak/>
              <w:t>... %</w:t>
            </w:r>
          </w:p>
        </w:tc>
        <w:tc>
          <w:tcPr>
            <w:tcW w:w="606" w:type="dxa"/>
            <w:vAlign w:val="center"/>
          </w:tcPr>
          <w:p w14:paraId="2229B844" w14:textId="58CA37ED"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358EBE94" w14:textId="60D05989"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4031FE3F" w14:textId="3407BFD3"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58F37F7E" w14:textId="2856E070"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106EDEFE" w14:textId="27ECF9E9"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086D5E10" w14:textId="493C3596"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66BE5098" w14:textId="25E0A272"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2E26CDAF" w14:textId="35C4B8EB"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21AD6CB9" w14:textId="56F6F07A"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1530A6E3" w14:textId="5A7461BE"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067F165B" w14:textId="3DD6A5AB"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1416" w:type="dxa"/>
            <w:vAlign w:val="center"/>
          </w:tcPr>
          <w:p w14:paraId="548943E6" w14:textId="6E9E5D52"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r>
      <w:tr w:rsidR="008D16AA" w:rsidRPr="00384396" w14:paraId="20DC8BFC" w14:textId="77777777" w:rsidTr="008D16AA">
        <w:trPr>
          <w:gridAfter w:val="1"/>
          <w:wAfter w:w="12" w:type="dxa"/>
          <w:trHeight w:val="1549"/>
        </w:trPr>
        <w:tc>
          <w:tcPr>
            <w:tcW w:w="1874" w:type="dxa"/>
            <w:vAlign w:val="center"/>
          </w:tcPr>
          <w:p w14:paraId="722078E8" w14:textId="4692FF21" w:rsidR="008D16AA" w:rsidRPr="00384396" w:rsidRDefault="008D16AA" w:rsidP="008D16AA">
            <w:pPr>
              <w:jc w:val="center"/>
              <w:rPr>
                <w:rFonts w:ascii="GHEA Grapalat" w:hAnsi="GHEA Grapalat" w:cs="Calibri"/>
                <w:sz w:val="20"/>
                <w:szCs w:val="20"/>
                <w:lang w:val="es-ES"/>
              </w:rPr>
            </w:pPr>
            <w:r>
              <w:rPr>
                <w:rFonts w:ascii="GHEA Grapalat" w:hAnsi="GHEA Grapalat" w:cs="Calibri"/>
                <w:sz w:val="20"/>
                <w:szCs w:val="20"/>
                <w:lang w:val="es-ES"/>
              </w:rPr>
              <w:t>3</w:t>
            </w:r>
          </w:p>
        </w:tc>
        <w:tc>
          <w:tcPr>
            <w:tcW w:w="1976" w:type="dxa"/>
            <w:tcBorders>
              <w:bottom w:val="single" w:sz="4" w:space="0" w:color="auto"/>
            </w:tcBorders>
          </w:tcPr>
          <w:p w14:paraId="62CB5FB4" w14:textId="2E1635B0" w:rsidR="008D16AA" w:rsidRPr="00C032F4" w:rsidRDefault="008D16AA" w:rsidP="008D16AA">
            <w:pPr>
              <w:rPr>
                <w:rFonts w:ascii="GHEA Grapalat" w:hAnsi="GHEA Grapalat"/>
                <w:sz w:val="20"/>
                <w:lang w:val="es-ES"/>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5</w:t>
            </w:r>
          </w:p>
        </w:tc>
        <w:tc>
          <w:tcPr>
            <w:tcW w:w="2506" w:type="dxa"/>
            <w:shd w:val="clear" w:color="000000" w:fill="FFFFFF"/>
            <w:vAlign w:val="center"/>
          </w:tcPr>
          <w:p w14:paraId="2F236D4F" w14:textId="2602240D" w:rsidR="008D16AA" w:rsidRPr="00C032F4" w:rsidRDefault="008D16AA" w:rsidP="008D16AA">
            <w:pPr>
              <w:jc w:val="center"/>
              <w:rPr>
                <w:rFonts w:ascii="GHEA Grapalat" w:hAnsi="GHEA Grapalat" w:cs="Calibri"/>
                <w:sz w:val="20"/>
                <w:szCs w:val="20"/>
                <w:lang w:val="hy-AM"/>
              </w:rPr>
            </w:pPr>
            <w:proofErr w:type="spellStart"/>
            <w:r>
              <w:rPr>
                <w:rFonts w:ascii="GHEA Grapalat" w:hAnsi="GHEA Grapalat" w:cs="Calibri"/>
              </w:rPr>
              <w:t>Երևան</w:t>
            </w:r>
            <w:proofErr w:type="spellEnd"/>
            <w:r w:rsidRPr="00384396">
              <w:rPr>
                <w:rFonts w:ascii="GHEA Grapalat" w:hAnsi="GHEA Grapalat" w:cs="Calibri"/>
                <w:lang w:val="es-ES"/>
              </w:rPr>
              <w:t xml:space="preserve"> </w:t>
            </w:r>
            <w:proofErr w:type="spellStart"/>
            <w:r>
              <w:rPr>
                <w:rFonts w:ascii="GHEA Grapalat" w:hAnsi="GHEA Grapalat" w:cs="Calibri"/>
              </w:rPr>
              <w:t>քաղաքի</w:t>
            </w:r>
            <w:proofErr w:type="spellEnd"/>
            <w:r w:rsidRPr="00384396">
              <w:rPr>
                <w:rFonts w:ascii="GHEA Grapalat" w:hAnsi="GHEA Grapalat" w:cs="Calibri"/>
                <w:lang w:val="es-ES"/>
              </w:rPr>
              <w:t xml:space="preserve"> </w:t>
            </w:r>
            <w:proofErr w:type="spellStart"/>
            <w:r>
              <w:rPr>
                <w:rFonts w:ascii="GHEA Grapalat" w:hAnsi="GHEA Grapalat" w:cs="Calibri"/>
              </w:rPr>
              <w:t>Տիգրան</w:t>
            </w:r>
            <w:proofErr w:type="spellEnd"/>
            <w:r w:rsidRPr="00384396">
              <w:rPr>
                <w:rFonts w:ascii="GHEA Grapalat" w:hAnsi="GHEA Grapalat" w:cs="Calibri"/>
                <w:lang w:val="es-ES"/>
              </w:rPr>
              <w:t xml:space="preserve"> </w:t>
            </w:r>
            <w:proofErr w:type="spellStart"/>
            <w:r>
              <w:rPr>
                <w:rFonts w:ascii="GHEA Grapalat" w:hAnsi="GHEA Grapalat" w:cs="Calibri"/>
              </w:rPr>
              <w:t>Մեծ</w:t>
            </w:r>
            <w:proofErr w:type="spellEnd"/>
            <w:r w:rsidRPr="00384396">
              <w:rPr>
                <w:rFonts w:ascii="GHEA Grapalat" w:hAnsi="GHEA Grapalat" w:cs="Calibri"/>
                <w:lang w:val="es-ES"/>
              </w:rPr>
              <w:t xml:space="preserve"> 28 </w:t>
            </w:r>
            <w:proofErr w:type="spellStart"/>
            <w:r>
              <w:rPr>
                <w:rFonts w:ascii="GHEA Grapalat" w:hAnsi="GHEA Grapalat" w:cs="Calibri"/>
              </w:rPr>
              <w:t>հասցեի</w:t>
            </w:r>
            <w:proofErr w:type="spellEnd"/>
            <w:r w:rsidRPr="00384396">
              <w:rPr>
                <w:rFonts w:ascii="GHEA Grapalat" w:hAnsi="GHEA Grapalat" w:cs="Calibri"/>
                <w:lang w:val="es-ES"/>
              </w:rPr>
              <w:t xml:space="preserve"> </w:t>
            </w:r>
            <w:proofErr w:type="spellStart"/>
            <w:r>
              <w:rPr>
                <w:rFonts w:ascii="GHEA Grapalat" w:hAnsi="GHEA Grapalat" w:cs="Calibri"/>
              </w:rPr>
              <w:t>բակային</w:t>
            </w:r>
            <w:proofErr w:type="spellEnd"/>
            <w:r w:rsidRPr="00384396">
              <w:rPr>
                <w:rFonts w:ascii="GHEA Grapalat" w:hAnsi="GHEA Grapalat" w:cs="Calibri"/>
                <w:lang w:val="es-ES"/>
              </w:rPr>
              <w:t xml:space="preserve"> </w:t>
            </w:r>
            <w:proofErr w:type="spellStart"/>
            <w:r>
              <w:rPr>
                <w:rFonts w:ascii="GHEA Grapalat" w:hAnsi="GHEA Grapalat" w:cs="Calibri"/>
              </w:rPr>
              <w:t>ֆուտբոլի</w:t>
            </w:r>
            <w:proofErr w:type="spellEnd"/>
            <w:r w:rsidRPr="00384396">
              <w:rPr>
                <w:rFonts w:ascii="GHEA Grapalat" w:hAnsi="GHEA Grapalat" w:cs="Calibri"/>
                <w:lang w:val="es-ES"/>
              </w:rPr>
              <w:t xml:space="preserve"> </w:t>
            </w:r>
            <w:proofErr w:type="spellStart"/>
            <w:r>
              <w:rPr>
                <w:rFonts w:ascii="GHEA Grapalat" w:hAnsi="GHEA Grapalat" w:cs="Calibri"/>
              </w:rPr>
              <w:t>դաշտի</w:t>
            </w:r>
            <w:proofErr w:type="spellEnd"/>
            <w:r w:rsidRPr="00384396">
              <w:rPr>
                <w:rFonts w:ascii="GHEA Grapalat" w:hAnsi="GHEA Grapalat" w:cs="Calibri"/>
                <w:lang w:val="es-ES"/>
              </w:rPr>
              <w:t xml:space="preserve"> </w:t>
            </w:r>
            <w:proofErr w:type="spellStart"/>
            <w:r>
              <w:rPr>
                <w:rFonts w:ascii="GHEA Grapalat" w:hAnsi="GHEA Grapalat" w:cs="Calibri"/>
              </w:rPr>
              <w:t>հիմնանորոգման</w:t>
            </w:r>
            <w:proofErr w:type="spellEnd"/>
            <w:r w:rsidRPr="00384396">
              <w:rPr>
                <w:rFonts w:ascii="GHEA Grapalat" w:hAnsi="GHEA Grapalat" w:cs="Calibri"/>
                <w:lang w:val="es-ES"/>
              </w:rPr>
              <w:t xml:space="preserve"> </w:t>
            </w:r>
            <w:proofErr w:type="spellStart"/>
            <w:proofErr w:type="gramStart"/>
            <w:r>
              <w:rPr>
                <w:rFonts w:ascii="GHEA Grapalat" w:hAnsi="GHEA Grapalat" w:cs="Calibri"/>
              </w:rPr>
              <w:t>աշխատանքների</w:t>
            </w:r>
            <w:proofErr w:type="spellEnd"/>
            <w:r w:rsidRPr="00384396">
              <w:rPr>
                <w:rFonts w:ascii="GHEA Grapalat" w:hAnsi="GHEA Grapalat" w:cs="Calibri"/>
                <w:lang w:val="es-ES"/>
              </w:rPr>
              <w:t xml:space="preserve">  </w:t>
            </w:r>
            <w:proofErr w:type="spellStart"/>
            <w:r w:rsidRPr="00C032F4">
              <w:rPr>
                <w:rFonts w:ascii="GHEA Grapalat" w:hAnsi="GHEA Grapalat" w:cs="Calibri"/>
              </w:rPr>
              <w:t>որակի</w:t>
            </w:r>
            <w:proofErr w:type="spellEnd"/>
            <w:proofErr w:type="gramEnd"/>
            <w:r w:rsidRPr="00384396">
              <w:rPr>
                <w:rFonts w:ascii="GHEA Grapalat" w:hAnsi="GHEA Grapalat" w:cs="Calibri"/>
                <w:lang w:val="es-ES"/>
              </w:rPr>
              <w:t xml:space="preserve"> </w:t>
            </w:r>
            <w:proofErr w:type="spellStart"/>
            <w:r w:rsidRPr="00C032F4">
              <w:rPr>
                <w:rFonts w:ascii="GHEA Grapalat" w:hAnsi="GHEA Grapalat" w:cs="Calibri"/>
              </w:rPr>
              <w:t>տեխնիկական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հսկողության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խորհրդատվական</w:t>
            </w:r>
            <w:proofErr w:type="spellEnd"/>
            <w:r w:rsidRPr="00384396">
              <w:rPr>
                <w:rFonts w:ascii="GHEA Grapalat" w:hAnsi="GHEA Grapalat" w:cs="Calibri"/>
                <w:lang w:val="es-ES"/>
              </w:rPr>
              <w:t xml:space="preserve"> </w:t>
            </w:r>
            <w:proofErr w:type="spellStart"/>
            <w:r w:rsidRPr="00C032F4">
              <w:rPr>
                <w:rFonts w:ascii="GHEA Grapalat" w:hAnsi="GHEA Grapalat" w:cs="Calibri"/>
              </w:rPr>
              <w:t>ծառայություններ</w:t>
            </w:r>
            <w:proofErr w:type="spellEnd"/>
          </w:p>
        </w:tc>
        <w:tc>
          <w:tcPr>
            <w:tcW w:w="606" w:type="dxa"/>
            <w:vAlign w:val="center"/>
          </w:tcPr>
          <w:p w14:paraId="7D253F45" w14:textId="4C6F0893"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6" w:type="dxa"/>
            <w:vAlign w:val="center"/>
          </w:tcPr>
          <w:p w14:paraId="18F93686" w14:textId="5AA8DDEC"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2BAD8148" w14:textId="1B567D81"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3A456F63" w14:textId="60197E60"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14CF06B4" w14:textId="4D1211C6"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6540E3C8" w14:textId="4940BE28"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056F58EF" w14:textId="53CBED94"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1BB3842C" w14:textId="516639EE"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50E23A11" w14:textId="59C94044"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11DA6CDB" w14:textId="18B3649F"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038EB666" w14:textId="3527DB2A"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14F81A4F" w14:textId="550FA4F6"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c>
          <w:tcPr>
            <w:tcW w:w="1416" w:type="dxa"/>
            <w:vAlign w:val="center"/>
          </w:tcPr>
          <w:p w14:paraId="0D160578" w14:textId="54384EE0" w:rsidR="008D16AA" w:rsidRPr="00C032F4" w:rsidRDefault="008D16AA" w:rsidP="008D16AA">
            <w:pPr>
              <w:jc w:val="center"/>
              <w:rPr>
                <w:rFonts w:ascii="GHEA Grapalat" w:hAnsi="GHEA Grapalat"/>
                <w:sz w:val="20"/>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3AA5C08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3FDE2F15" w14:textId="268C8088"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384396">
        <w:rPr>
          <w:rFonts w:ascii="GHEA Grapalat" w:hAnsi="GHEA Grapalat"/>
          <w:i/>
          <w:sz w:val="18"/>
          <w:lang w:val="hy-AM"/>
        </w:rPr>
        <w:t>ԵՔ-ԳՀԽԾՁԲ-25/37</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384396"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proofErr w:type="gram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proofErr w:type="gramEnd"/>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proofErr w:type="gramStart"/>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հիմք</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պայմանագրի</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վերաբերյալ</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proofErr w:type="gramStart"/>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20</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proofErr w:type="gram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72A5616A"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4752D2A1" w14:textId="5EF58885"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384396">
        <w:rPr>
          <w:rFonts w:ascii="GHEA Grapalat" w:hAnsi="GHEA Grapalat"/>
          <w:i/>
          <w:sz w:val="18"/>
          <w:lang w:val="hy-AM"/>
        </w:rPr>
        <w:t>ԵՔ-ԳՀԽԾՁԲ-25/37</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7" w:name="_Hlk187704942"/>
            <w:bookmarkStart w:id="28"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6E27A642"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25</w:t>
            </w:r>
            <w:r w:rsidRPr="00C032F4">
              <w:rPr>
                <w:rFonts w:ascii="GHEA Grapalat" w:hAnsi="GHEA Grapalat" w:cs="Sylfaen"/>
                <w:i/>
                <w:sz w:val="20"/>
                <w:lang w:val="pt-BR"/>
              </w:rPr>
              <w:t xml:space="preserve">  թ. կնքված </w:t>
            </w:r>
          </w:p>
          <w:p w14:paraId="277B09C7" w14:textId="238FD587"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384396">
              <w:rPr>
                <w:rFonts w:ascii="GHEA Grapalat" w:hAnsi="GHEA Grapalat"/>
                <w:i/>
                <w:sz w:val="18"/>
                <w:lang w:val="hy-AM"/>
              </w:rPr>
              <w:t>ԵՔ-ԳՀԽԾՁԲ-25/37</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proofErr w:type="gram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gramEnd"/>
            <w:r w:rsidRPr="00C032F4">
              <w:rPr>
                <w:rFonts w:ascii="GHEA Grapalat" w:hAnsi="GHEA Grapalat" w:cs="Arial"/>
                <w:sz w:val="20"/>
                <w:szCs w:val="20"/>
                <w:lang w:val="es-ES"/>
              </w:rPr>
              <w:t xml:space="preserve">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gramStart"/>
            <w:r w:rsidRPr="00C032F4">
              <w:rPr>
                <w:rFonts w:ascii="GHEA Grapalat" w:hAnsi="GHEA Grapalat" w:cs="Sylfaen"/>
                <w:sz w:val="20"/>
                <w:szCs w:val="20"/>
                <w:lang w:val="es-ES"/>
              </w:rPr>
              <w:t xml:space="preserve">և  </w:t>
            </w:r>
            <w:r w:rsidRPr="00C032F4">
              <w:rPr>
                <w:rFonts w:ascii="GHEA Grapalat" w:hAnsi="GHEA Grapalat"/>
                <w:sz w:val="22"/>
                <w:szCs w:val="22"/>
                <w:u w:val="single"/>
                <w:lang w:val="es-ES"/>
              </w:rPr>
              <w:tab/>
            </w:r>
            <w:proofErr w:type="gramEnd"/>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proofErr w:type="gram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w:t>
            </w:r>
            <w:proofErr w:type="gramEnd"/>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1FEA8" w14:textId="77777777" w:rsidR="00B76FE6" w:rsidRDefault="00B76FE6">
      <w:r>
        <w:separator/>
      </w:r>
    </w:p>
  </w:endnote>
  <w:endnote w:type="continuationSeparator" w:id="0">
    <w:p w14:paraId="7FBC50E0" w14:textId="77777777" w:rsidR="00B76FE6" w:rsidRDefault="00B7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CE427" w14:textId="77777777" w:rsidR="00B76FE6" w:rsidRDefault="00B76FE6">
      <w:r>
        <w:separator/>
      </w:r>
    </w:p>
  </w:footnote>
  <w:footnote w:type="continuationSeparator" w:id="0">
    <w:p w14:paraId="00C567D2" w14:textId="77777777" w:rsidR="00B76FE6" w:rsidRDefault="00B76FE6">
      <w:r>
        <w:continuationSeparator/>
      </w:r>
    </w:p>
  </w:footnote>
  <w:footnote w:id="1">
    <w:p w14:paraId="2FA91C01" w14:textId="77777777" w:rsidR="00FB21F5" w:rsidRDefault="00FB21F5" w:rsidP="00FB21F5">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67</Pages>
  <Words>21400</Words>
  <Characters>121980</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143094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149</cp:revision>
  <cp:lastPrinted>2018-02-16T07:12:00Z</cp:lastPrinted>
  <dcterms:created xsi:type="dcterms:W3CDTF">2025-03-04T12:43:00Z</dcterms:created>
  <dcterms:modified xsi:type="dcterms:W3CDTF">2025-10-29T11:52:00Z</dcterms:modified>
</cp:coreProperties>
</file>